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816" w:rsidRDefault="00C15E0A" w:rsidP="00B24816">
      <w:pPr>
        <w:keepNext/>
        <w:keepLines/>
        <w:widowControl w:val="0"/>
        <w:spacing w:before="240" w:after="0" w:line="240" w:lineRule="atLeast"/>
        <w:jc w:val="right"/>
        <w:outlineLvl w:val="0"/>
        <w:rPr>
          <w:rFonts w:ascii="Times New Roman" w:eastAsia="Times New Roman" w:hAnsi="Times New Roman" w:cs="Times New Roman"/>
          <w:lang w:eastAsia="ro-RO"/>
        </w:rPr>
      </w:pPr>
      <w:r>
        <w:rPr>
          <w:rFonts w:ascii="Times New Roman" w:eastAsia="Times New Roman" w:hAnsi="Times New Roman" w:cs="Times New Roman"/>
          <w:lang w:eastAsia="ro-RO"/>
        </w:rPr>
        <w:t>ANEXA 1</w:t>
      </w:r>
    </w:p>
    <w:p w:rsidR="00B24816" w:rsidRPr="00B24816" w:rsidRDefault="00B24816" w:rsidP="00B24816">
      <w:pPr>
        <w:keepNext/>
        <w:keepLines/>
        <w:widowControl w:val="0"/>
        <w:spacing w:before="240" w:after="0" w:line="240" w:lineRule="atLeast"/>
        <w:outlineLvl w:val="0"/>
        <w:rPr>
          <w:rFonts w:ascii="Times New Roman" w:eastAsia="Times New Roman" w:hAnsi="Times New Roman" w:cs="Times New Roman"/>
          <w:lang w:eastAsia="ro-RO"/>
        </w:rPr>
      </w:pPr>
      <w:r w:rsidRPr="00B24816">
        <w:rPr>
          <w:rFonts w:ascii="Times New Roman" w:eastAsia="Times New Roman" w:hAnsi="Times New Roman" w:cs="Times New Roman"/>
          <w:lang w:eastAsia="ro-RO"/>
        </w:rPr>
        <w:t xml:space="preserve">CONTRACT DE FINANȚARE </w:t>
      </w:r>
    </w:p>
    <w:p w:rsidR="00B24816" w:rsidRPr="00B24816" w:rsidRDefault="00B24816" w:rsidP="00B24816">
      <w:pPr>
        <w:keepNext/>
        <w:keepLines/>
        <w:widowControl w:val="0"/>
        <w:spacing w:before="240" w:after="0" w:line="240" w:lineRule="atLeast"/>
        <w:outlineLvl w:val="0"/>
        <w:rPr>
          <w:rFonts w:ascii="Times New Roman" w:eastAsia="Times New Roman" w:hAnsi="Times New Roman" w:cs="Times New Roman"/>
          <w:lang w:eastAsia="ro-RO"/>
        </w:rPr>
      </w:pPr>
      <w:proofErr w:type="spellStart"/>
      <w:r w:rsidRPr="00B24816">
        <w:rPr>
          <w:rFonts w:ascii="Times New Roman" w:eastAsia="Times New Roman" w:hAnsi="Times New Roman" w:cs="Times New Roman"/>
          <w:lang w:eastAsia="ro-RO"/>
        </w:rPr>
        <w:t>-Condiții</w:t>
      </w:r>
      <w:proofErr w:type="spellEnd"/>
      <w:r w:rsidRPr="00B24816">
        <w:rPr>
          <w:rFonts w:ascii="Times New Roman" w:eastAsia="Times New Roman" w:hAnsi="Times New Roman" w:cs="Times New Roman"/>
          <w:lang w:eastAsia="ro-RO"/>
        </w:rPr>
        <w:t xml:space="preserve"> </w:t>
      </w:r>
      <w:proofErr w:type="spellStart"/>
      <w:r w:rsidRPr="00B24816">
        <w:rPr>
          <w:rFonts w:ascii="Times New Roman" w:eastAsia="Times New Roman" w:hAnsi="Times New Roman" w:cs="Times New Roman"/>
          <w:lang w:eastAsia="ro-RO"/>
        </w:rPr>
        <w:t>Specifice-</w:t>
      </w:r>
      <w:proofErr w:type="spellEnd"/>
    </w:p>
    <w:p w:rsidR="00B24816" w:rsidRPr="00B24816" w:rsidRDefault="00B24816" w:rsidP="00B24816">
      <w:pPr>
        <w:widowControl w:val="0"/>
        <w:autoSpaceDE w:val="0"/>
        <w:autoSpaceDN w:val="0"/>
        <w:adjustRightInd w:val="0"/>
        <w:spacing w:after="0" w:line="240" w:lineRule="atLeast"/>
        <w:jc w:val="center"/>
        <w:rPr>
          <w:rFonts w:ascii="Times New Roman" w:eastAsia="Arial Unicode MS" w:hAnsi="Times New Roman" w:cs="Times New Roman"/>
          <w:b/>
          <w:bCs/>
          <w:lang w:eastAsia="ro-RO"/>
        </w:rPr>
      </w:pPr>
    </w:p>
    <w:p w:rsidR="00B24816" w:rsidRPr="00B24816" w:rsidRDefault="00B24816" w:rsidP="00B24816">
      <w:pPr>
        <w:keepNext/>
        <w:spacing w:after="0" w:line="240" w:lineRule="auto"/>
        <w:outlineLvl w:val="0"/>
        <w:rPr>
          <w:rFonts w:ascii="Times New Roman" w:eastAsia="Times New Roman" w:hAnsi="Times New Roman" w:cs="Times New Roman"/>
          <w:b/>
          <w:bCs/>
          <w:lang w:eastAsia="ro-RO"/>
        </w:rPr>
      </w:pPr>
      <w:r w:rsidRPr="00B24816">
        <w:rPr>
          <w:rFonts w:ascii="Times New Roman" w:eastAsia="Times New Roman" w:hAnsi="Times New Roman" w:cs="Times New Roman"/>
          <w:b/>
          <w:bCs/>
          <w:lang w:eastAsia="ro-RO"/>
        </w:rPr>
        <w:t xml:space="preserve">(a) Graficul de depunere a cererilor de </w:t>
      </w:r>
      <w:proofErr w:type="spellStart"/>
      <w:r w:rsidRPr="00B24816">
        <w:rPr>
          <w:rFonts w:ascii="Times New Roman" w:eastAsia="Times New Roman" w:hAnsi="Times New Roman" w:cs="Times New Roman"/>
          <w:b/>
          <w:bCs/>
          <w:lang w:eastAsia="ro-RO"/>
        </w:rPr>
        <w:t>prefinanțare</w:t>
      </w:r>
      <w:proofErr w:type="spellEnd"/>
      <w:r w:rsidRPr="00B24816">
        <w:rPr>
          <w:rFonts w:ascii="Times New Roman" w:eastAsia="Times New Roman" w:hAnsi="Times New Roman" w:cs="Times New Roman"/>
          <w:b/>
          <w:bCs/>
          <w:lang w:eastAsia="ro-RO"/>
        </w:rPr>
        <w:t>/plată/rambursare a cheltuielilor*</w:t>
      </w:r>
    </w:p>
    <w:tbl>
      <w:tblPr>
        <w:tblW w:w="11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344"/>
        <w:gridCol w:w="2032"/>
        <w:gridCol w:w="3578"/>
        <w:gridCol w:w="1480"/>
        <w:gridCol w:w="1572"/>
      </w:tblGrid>
      <w:tr w:rsidR="00B24816" w:rsidRPr="00B24816" w:rsidTr="00DE32F8">
        <w:trPr>
          <w:trHeight w:hRule="exact" w:val="1082"/>
          <w:jc w:val="center"/>
        </w:trPr>
        <w:tc>
          <w:tcPr>
            <w:tcW w:w="2370" w:type="dxa"/>
            <w:vMerge w:val="restart"/>
            <w:shd w:val="clear" w:color="C0C0C0" w:fill="CCCCCC"/>
            <w:vAlign w:val="center"/>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r w:rsidRPr="00B24816">
              <w:rPr>
                <w:rFonts w:ascii="Times New Roman" w:eastAsia="Arial Unicode MS" w:hAnsi="Times New Roman" w:cs="Times New Roman"/>
                <w:b/>
                <w:lang w:eastAsia="ro-RO"/>
              </w:rPr>
              <w:t xml:space="preserve">Nr. cererii </w:t>
            </w:r>
          </w:p>
        </w:tc>
        <w:tc>
          <w:tcPr>
            <w:tcW w:w="2046" w:type="dxa"/>
            <w:vMerge w:val="restart"/>
            <w:shd w:val="clear" w:color="C0C0C0" w:fill="CCCCCC"/>
            <w:vAlign w:val="center"/>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r w:rsidRPr="00B24816">
              <w:rPr>
                <w:rFonts w:ascii="Times New Roman" w:eastAsia="Arial Unicode MS" w:hAnsi="Times New Roman" w:cs="Times New Roman"/>
                <w:b/>
                <w:lang w:eastAsia="ro-RO"/>
              </w:rPr>
              <w:t>Tipul Cererii***</w:t>
            </w:r>
          </w:p>
        </w:tc>
        <w:tc>
          <w:tcPr>
            <w:tcW w:w="3614" w:type="dxa"/>
            <w:vMerge w:val="restart"/>
            <w:shd w:val="clear" w:color="C0C0C0" w:fill="CCCCCC"/>
            <w:vAlign w:val="center"/>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r w:rsidRPr="00B24816">
              <w:rPr>
                <w:rFonts w:ascii="Times New Roman" w:eastAsia="Arial Unicode MS" w:hAnsi="Times New Roman" w:cs="Times New Roman"/>
                <w:b/>
                <w:lang w:eastAsia="ro-RO"/>
              </w:rPr>
              <w:t>Data estimată de transmitere a Cererii către OIPOC (</w:t>
            </w:r>
            <w:proofErr w:type="spellStart"/>
            <w:r w:rsidRPr="00B24816">
              <w:rPr>
                <w:rFonts w:ascii="Times New Roman" w:eastAsia="Arial Unicode MS" w:hAnsi="Times New Roman" w:cs="Times New Roman"/>
                <w:b/>
                <w:lang w:eastAsia="ro-RO"/>
              </w:rPr>
              <w:t>zz</w:t>
            </w:r>
            <w:proofErr w:type="spellEnd"/>
            <w:r w:rsidRPr="00B24816">
              <w:rPr>
                <w:rFonts w:ascii="Times New Roman" w:eastAsia="Arial Unicode MS" w:hAnsi="Times New Roman" w:cs="Times New Roman"/>
                <w:b/>
                <w:lang w:eastAsia="ro-RO"/>
              </w:rPr>
              <w:t>/</w:t>
            </w:r>
            <w:proofErr w:type="spellStart"/>
            <w:r w:rsidRPr="00B24816">
              <w:rPr>
                <w:rFonts w:ascii="Times New Roman" w:eastAsia="Arial Unicode MS" w:hAnsi="Times New Roman" w:cs="Times New Roman"/>
                <w:b/>
                <w:lang w:eastAsia="ro-RO"/>
              </w:rPr>
              <w:t>ll</w:t>
            </w:r>
            <w:proofErr w:type="spellEnd"/>
            <w:r w:rsidRPr="00B24816">
              <w:rPr>
                <w:rFonts w:ascii="Times New Roman" w:eastAsia="Arial Unicode MS" w:hAnsi="Times New Roman" w:cs="Times New Roman"/>
                <w:b/>
                <w:lang w:eastAsia="ro-RO"/>
              </w:rPr>
              <w:t>/an)**</w:t>
            </w:r>
          </w:p>
        </w:tc>
        <w:tc>
          <w:tcPr>
            <w:tcW w:w="2976" w:type="dxa"/>
            <w:gridSpan w:val="2"/>
            <w:shd w:val="clear" w:color="C0C0C0" w:fill="CCCCCC"/>
            <w:vAlign w:val="center"/>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r w:rsidRPr="00B24816">
              <w:rPr>
                <w:rFonts w:ascii="Times New Roman" w:eastAsia="Arial Unicode MS" w:hAnsi="Times New Roman" w:cs="Times New Roman"/>
                <w:b/>
                <w:lang w:eastAsia="ro-RO"/>
              </w:rPr>
              <w:t xml:space="preserve">Valoare estimată aferentă cererii, din care </w:t>
            </w:r>
          </w:p>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r w:rsidRPr="00B24816">
              <w:rPr>
                <w:rFonts w:ascii="Times New Roman" w:eastAsia="Arial Unicode MS" w:hAnsi="Times New Roman" w:cs="Times New Roman"/>
                <w:b/>
                <w:lang w:eastAsia="ro-RO"/>
              </w:rPr>
              <w:t>(lei)</w:t>
            </w:r>
          </w:p>
        </w:tc>
      </w:tr>
      <w:tr w:rsidR="00B24816" w:rsidRPr="00B24816" w:rsidTr="00DE32F8">
        <w:trPr>
          <w:trHeight w:hRule="exact" w:val="1263"/>
          <w:jc w:val="center"/>
        </w:trPr>
        <w:tc>
          <w:tcPr>
            <w:tcW w:w="2370" w:type="dxa"/>
            <w:vMerge/>
            <w:shd w:val="clear" w:color="C0C0C0" w:fill="CCCCCC"/>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p>
        </w:tc>
        <w:tc>
          <w:tcPr>
            <w:tcW w:w="2046" w:type="dxa"/>
            <w:vMerge/>
            <w:shd w:val="clear" w:color="C0C0C0" w:fill="CCCCCC"/>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p>
        </w:tc>
        <w:tc>
          <w:tcPr>
            <w:tcW w:w="3614" w:type="dxa"/>
            <w:vMerge/>
            <w:shd w:val="clear" w:color="C0C0C0" w:fill="CCCCCC"/>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p>
        </w:tc>
        <w:tc>
          <w:tcPr>
            <w:tcW w:w="1488" w:type="dxa"/>
            <w:shd w:val="clear" w:color="C0C0C0" w:fill="CCCCCC"/>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r w:rsidRPr="00B24816">
              <w:rPr>
                <w:rFonts w:ascii="Times New Roman" w:eastAsia="Arial Unicode MS" w:hAnsi="Times New Roman" w:cs="Times New Roman"/>
                <w:b/>
                <w:lang w:eastAsia="ro-RO"/>
              </w:rPr>
              <w:t xml:space="preserve">Valoarea eligibilă </w:t>
            </w:r>
          </w:p>
        </w:tc>
        <w:tc>
          <w:tcPr>
            <w:tcW w:w="1488" w:type="dxa"/>
            <w:shd w:val="clear" w:color="C0C0C0" w:fill="CCCCCC"/>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r w:rsidRPr="00B24816">
              <w:rPr>
                <w:rFonts w:ascii="Times New Roman" w:eastAsia="Arial Unicode MS" w:hAnsi="Times New Roman" w:cs="Times New Roman"/>
                <w:b/>
                <w:lang w:eastAsia="ro-RO"/>
              </w:rPr>
              <w:t>Valoarea finanțării nerambursabile solicitate</w:t>
            </w:r>
          </w:p>
        </w:tc>
      </w:tr>
      <w:tr w:rsidR="00B24816" w:rsidRPr="00B24816" w:rsidTr="00DE32F8">
        <w:trPr>
          <w:trHeight w:hRule="exact" w:val="291"/>
          <w:jc w:val="center"/>
        </w:trPr>
        <w:tc>
          <w:tcPr>
            <w:tcW w:w="2370" w:type="dxa"/>
            <w:shd w:val="solid" w:color="FFFFFF" w:fill="auto"/>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sz w:val="24"/>
                <w:szCs w:val="24"/>
                <w:lang w:eastAsia="ro-RO"/>
              </w:rPr>
            </w:pPr>
            <w:r w:rsidRPr="00B24816">
              <w:rPr>
                <w:rFonts w:ascii="Times New Roman" w:eastAsia="Arial Unicode MS" w:hAnsi="Times New Roman" w:cs="Times New Roman"/>
                <w:lang w:eastAsia="ro-RO"/>
              </w:rPr>
              <w:t>1</w:t>
            </w:r>
          </w:p>
        </w:tc>
        <w:tc>
          <w:tcPr>
            <w:tcW w:w="2046"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3614"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r>
      <w:tr w:rsidR="00B24816" w:rsidRPr="00B24816" w:rsidTr="00DE32F8">
        <w:trPr>
          <w:trHeight w:hRule="exact" w:val="291"/>
          <w:jc w:val="center"/>
        </w:trPr>
        <w:tc>
          <w:tcPr>
            <w:tcW w:w="2370" w:type="dxa"/>
            <w:shd w:val="solid" w:color="FFFFFF" w:fill="auto"/>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sz w:val="24"/>
                <w:szCs w:val="24"/>
                <w:lang w:eastAsia="ro-RO"/>
              </w:rPr>
            </w:pPr>
            <w:r w:rsidRPr="00B24816">
              <w:rPr>
                <w:rFonts w:ascii="Times New Roman" w:eastAsia="Arial Unicode MS" w:hAnsi="Times New Roman" w:cs="Times New Roman"/>
                <w:lang w:eastAsia="ro-RO"/>
              </w:rPr>
              <w:t>2</w:t>
            </w:r>
          </w:p>
        </w:tc>
        <w:tc>
          <w:tcPr>
            <w:tcW w:w="2046"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3614"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r>
      <w:tr w:rsidR="00B24816" w:rsidRPr="00B24816" w:rsidTr="00DE32F8">
        <w:trPr>
          <w:trHeight w:hRule="exact" w:val="291"/>
          <w:jc w:val="center"/>
        </w:trPr>
        <w:tc>
          <w:tcPr>
            <w:tcW w:w="2370" w:type="dxa"/>
            <w:shd w:val="solid" w:color="FFFFFF" w:fill="auto"/>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sz w:val="24"/>
                <w:szCs w:val="24"/>
                <w:lang w:eastAsia="ro-RO"/>
              </w:rPr>
            </w:pPr>
            <w:r w:rsidRPr="00B24816">
              <w:rPr>
                <w:rFonts w:ascii="Times New Roman" w:eastAsia="Arial Unicode MS" w:hAnsi="Times New Roman" w:cs="Times New Roman"/>
                <w:lang w:eastAsia="ro-RO"/>
              </w:rPr>
              <w:t>3</w:t>
            </w:r>
          </w:p>
        </w:tc>
        <w:tc>
          <w:tcPr>
            <w:tcW w:w="2046"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3614"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r>
      <w:tr w:rsidR="00B24816" w:rsidRPr="00B24816" w:rsidTr="00DE32F8">
        <w:trPr>
          <w:trHeight w:hRule="exact" w:val="291"/>
          <w:jc w:val="center"/>
        </w:trPr>
        <w:tc>
          <w:tcPr>
            <w:tcW w:w="2370" w:type="dxa"/>
            <w:shd w:val="solid" w:color="FFFFFF" w:fill="auto"/>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sz w:val="24"/>
                <w:szCs w:val="24"/>
                <w:lang w:eastAsia="ro-RO"/>
              </w:rPr>
            </w:pPr>
            <w:r w:rsidRPr="00B24816">
              <w:rPr>
                <w:rFonts w:ascii="Times New Roman" w:eastAsia="Arial Unicode MS" w:hAnsi="Times New Roman" w:cs="Times New Roman"/>
                <w:lang w:eastAsia="ro-RO"/>
              </w:rPr>
              <w:t>...n</w:t>
            </w:r>
          </w:p>
        </w:tc>
        <w:tc>
          <w:tcPr>
            <w:tcW w:w="2046"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3614"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r>
      <w:tr w:rsidR="00B24816" w:rsidRPr="00B24816" w:rsidTr="00DE32F8">
        <w:trPr>
          <w:trHeight w:hRule="exact" w:val="339"/>
          <w:jc w:val="center"/>
        </w:trPr>
        <w:tc>
          <w:tcPr>
            <w:tcW w:w="2370" w:type="dxa"/>
            <w:shd w:val="solid" w:color="FFFFFF" w:fill="auto"/>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sz w:val="24"/>
                <w:szCs w:val="24"/>
                <w:lang w:eastAsia="ro-RO"/>
              </w:rPr>
            </w:pPr>
          </w:p>
        </w:tc>
        <w:tc>
          <w:tcPr>
            <w:tcW w:w="2046"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3614"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r>
    </w:tbl>
    <w:p w:rsidR="00B24816" w:rsidRPr="00B24816" w:rsidRDefault="00B24816" w:rsidP="00B24816">
      <w:pPr>
        <w:widowControl w:val="0"/>
        <w:spacing w:after="0" w:line="240" w:lineRule="auto"/>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Beneficiarul are obligaţia de a actualiza graficul în conformitate cu art.10 din Hotărârea nr. 93/2016 din 18 februarie 2016 pentru aprobarea Normelor metodologice de aplicare a prevederilor Ordonanţei de urgenţă a Guvernului nr. 40/2015 privind gestionarea financiară a fondurilor europene pentru perioada de programare 2014 – 2020, cu modificările şi completările ulterioare.</w:t>
      </w:r>
    </w:p>
    <w:p w:rsidR="00B24816" w:rsidRPr="00B24816" w:rsidRDefault="00B24816" w:rsidP="00B24816">
      <w:pPr>
        <w:widowControl w:val="0"/>
        <w:spacing w:after="0" w:line="240" w:lineRule="auto"/>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Se va estima ca data calendaristică</w:t>
      </w:r>
    </w:p>
    <w:p w:rsidR="00B24816" w:rsidRPr="00B24816" w:rsidRDefault="00B24816" w:rsidP="00B24816">
      <w:pPr>
        <w:widowControl w:val="0"/>
        <w:spacing w:after="0" w:line="240" w:lineRule="auto"/>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 Se va indica tipul cererii depuse: Cerere de </w:t>
      </w:r>
      <w:proofErr w:type="spellStart"/>
      <w:r w:rsidRPr="00B24816">
        <w:rPr>
          <w:rFonts w:ascii="Times New Roman" w:eastAsia="Arial Unicode MS" w:hAnsi="Times New Roman" w:cs="Times New Roman"/>
          <w:lang w:eastAsia="ro-RO"/>
        </w:rPr>
        <w:t>prefinanțare</w:t>
      </w:r>
      <w:proofErr w:type="spellEnd"/>
      <w:r w:rsidRPr="00B24816">
        <w:rPr>
          <w:rFonts w:ascii="Times New Roman" w:eastAsia="Arial Unicode MS" w:hAnsi="Times New Roman" w:cs="Times New Roman"/>
          <w:lang w:eastAsia="ro-RO"/>
        </w:rPr>
        <w:t>/plată/rambursare intermediară/rambursare finală</w:t>
      </w:r>
    </w:p>
    <w:p w:rsidR="00B24816" w:rsidRPr="00B24816" w:rsidRDefault="00B24816" w:rsidP="00B24816">
      <w:pPr>
        <w:keepNext/>
        <w:widowControl w:val="0"/>
        <w:spacing w:after="0" w:line="240" w:lineRule="atLeast"/>
        <w:outlineLvl w:val="0"/>
        <w:rPr>
          <w:rFonts w:ascii="Times New Roman" w:eastAsia="Arial Unicode MS" w:hAnsi="Times New Roman" w:cs="Times New Roman"/>
          <w:b/>
          <w:bCs/>
          <w:kern w:val="32"/>
          <w:lang w:eastAsia="ro-RO"/>
        </w:rPr>
      </w:pPr>
    </w:p>
    <w:p w:rsidR="00B24816" w:rsidRPr="00B24816" w:rsidRDefault="00B24816" w:rsidP="00B24816">
      <w:pPr>
        <w:keepNext/>
        <w:spacing w:after="0" w:line="240" w:lineRule="auto"/>
        <w:jc w:val="both"/>
        <w:outlineLvl w:val="0"/>
        <w:rPr>
          <w:rFonts w:ascii="Times New Roman" w:eastAsia="Times New Roman" w:hAnsi="Times New Roman" w:cs="Times New Roman"/>
          <w:b/>
          <w:bCs/>
          <w:lang w:eastAsia="ro-RO"/>
        </w:rPr>
      </w:pPr>
      <w:r w:rsidRPr="00B24816">
        <w:rPr>
          <w:rFonts w:ascii="Times New Roman" w:eastAsia="Times New Roman" w:hAnsi="Times New Roman" w:cs="Times New Roman"/>
          <w:b/>
          <w:bCs/>
          <w:lang w:eastAsia="ro-RO"/>
        </w:rPr>
        <w:t>(b) Acordarea și recuperarea prefinanțării, dacă este cazul</w:t>
      </w:r>
    </w:p>
    <w:p w:rsidR="00B24816" w:rsidRDefault="00B24816" w:rsidP="00B24816">
      <w:pPr>
        <w:widowControl w:val="0"/>
        <w:numPr>
          <w:ilvl w:val="0"/>
          <w:numId w:val="2"/>
        </w:numPr>
        <w:autoSpaceDE w:val="0"/>
        <w:autoSpaceDN w:val="0"/>
        <w:adjustRightInd w:val="0"/>
        <w:spacing w:after="0" w:line="240" w:lineRule="auto"/>
        <w:ind w:hanging="644"/>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La solicitarea Beneficiarului/liderului de parteneriat, în nume propriu sau pentru parteneri, alţii decât cei prevăzuţi la art. 6 alin. (1)-(4) şi (6) din Ordonanța de urgență a Guvernului nr.40/2015 privind gestionarea  financiară a fondurilor europene pentru perioada de programare 2014-2020, AMPOC acordă </w:t>
      </w:r>
      <w:proofErr w:type="spellStart"/>
      <w:r w:rsidRPr="00B24816">
        <w:rPr>
          <w:rFonts w:ascii="Times New Roman" w:eastAsia="Arial Unicode MS" w:hAnsi="Times New Roman" w:cs="Times New Roman"/>
          <w:lang w:eastAsia="ro-RO"/>
        </w:rPr>
        <w:t>prefinanțare</w:t>
      </w:r>
      <w:proofErr w:type="spellEnd"/>
      <w:r w:rsidRPr="00B24816">
        <w:rPr>
          <w:rFonts w:ascii="Times New Roman" w:eastAsia="Arial Unicode MS" w:hAnsi="Times New Roman" w:cs="Times New Roman"/>
          <w:lang w:eastAsia="ro-RO"/>
        </w:rPr>
        <w:t xml:space="preserve"> în tranşe de maximum 10% din valoarea eligibilă a proiectului,fără depăşirea valorii totale eligibile a contractului de finanţare. </w:t>
      </w:r>
    </w:p>
    <w:p w:rsidR="00B24816" w:rsidRPr="00B24816" w:rsidRDefault="00B24816" w:rsidP="00B24816">
      <w:pPr>
        <w:widowControl w:val="0"/>
        <w:autoSpaceDE w:val="0"/>
        <w:autoSpaceDN w:val="0"/>
        <w:adjustRightInd w:val="0"/>
        <w:spacing w:after="0" w:line="240" w:lineRule="auto"/>
        <w:ind w:left="644"/>
        <w:jc w:val="both"/>
        <w:rPr>
          <w:rFonts w:ascii="Times New Roman" w:eastAsia="Arial Unicode MS" w:hAnsi="Times New Roman" w:cs="Times New Roman"/>
          <w:lang w:eastAsia="ro-RO"/>
        </w:rPr>
      </w:pPr>
    </w:p>
    <w:p w:rsidR="00B24816" w:rsidRPr="00B24816" w:rsidRDefault="00B24816" w:rsidP="00B24816">
      <w:pPr>
        <w:pStyle w:val="ListParagraph"/>
        <w:widowControl w:val="0"/>
        <w:numPr>
          <w:ilvl w:val="0"/>
          <w:numId w:val="2"/>
        </w:numPr>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Pentru proiectele implementate în parteneriat, liderul de parteneriat depune cererea de prefinanţare, iar AM POC virează valoarea cheltuielilor solicitate în conturile liderului de parteneriat/partenerilor care urmează să le utilizeze, conform prevederilor contractului de finanţare şi prevederilor acordului de parteneriat, parte integrantă a acestuia/acesteia. În termen de maximum 15 zile lucrătoare de la data depunerii de către beneficiar/liderul de parteneriat a cererii de </w:t>
      </w:r>
      <w:proofErr w:type="spellStart"/>
      <w:r w:rsidRPr="00B24816">
        <w:rPr>
          <w:rFonts w:ascii="Times New Roman" w:eastAsia="Arial Unicode MS" w:hAnsi="Times New Roman" w:cs="Times New Roman"/>
          <w:lang w:eastAsia="ro-RO"/>
        </w:rPr>
        <w:t>prefinanțare</w:t>
      </w:r>
      <w:proofErr w:type="spellEnd"/>
      <w:r w:rsidRPr="00B24816">
        <w:rPr>
          <w:rFonts w:ascii="Times New Roman" w:eastAsia="Arial Unicode MS" w:hAnsi="Times New Roman" w:cs="Times New Roman"/>
          <w:lang w:eastAsia="ro-RO"/>
        </w:rPr>
        <w:t>, AM/OI pentru Programul Operațional Competitivitate efectueaz</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verificarea cererii de </w:t>
      </w:r>
      <w:proofErr w:type="spellStart"/>
      <w:r w:rsidRPr="00B24816">
        <w:rPr>
          <w:rFonts w:ascii="Times New Roman" w:eastAsia="Arial Unicode MS" w:hAnsi="Times New Roman" w:cs="Times New Roman"/>
          <w:lang w:eastAsia="ro-RO"/>
        </w:rPr>
        <w:t>prefinanțare</w:t>
      </w:r>
      <w:proofErr w:type="spellEnd"/>
      <w:r w:rsidRPr="00B24816">
        <w:rPr>
          <w:rFonts w:ascii="Times New Roman" w:eastAsia="Arial Unicode MS" w:hAnsi="Times New Roman" w:cs="Times New Roman"/>
          <w:lang w:eastAsia="ro-RO"/>
        </w:rPr>
        <w:t>. Dup</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efectuarea verific</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rilor, AM POC vireaz</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beneficiarului/liderului de parteneriat/partenerilor valoarea cheltuielilor rambursabile, în termen de 3 zile lucrătoare de la momentul de la care dispune de resurse în conturile sale.</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lang w:eastAsia="ro-RO"/>
        </w:rPr>
      </w:pPr>
    </w:p>
    <w:p w:rsidR="00B24816" w:rsidRPr="00B24816" w:rsidRDefault="00B24816" w:rsidP="00B24816">
      <w:pPr>
        <w:pStyle w:val="ListParagraph"/>
        <w:widowControl w:val="0"/>
        <w:numPr>
          <w:ilvl w:val="0"/>
          <w:numId w:val="2"/>
        </w:numPr>
        <w:autoSpaceDE w:val="0"/>
        <w:autoSpaceDN w:val="0"/>
        <w:adjustRightInd w:val="0"/>
        <w:spacing w:after="0" w:line="240" w:lineRule="auto"/>
        <w:jc w:val="both"/>
        <w:rPr>
          <w:rFonts w:ascii="Times New Roman" w:eastAsia="Arial Unicode MS" w:hAnsi="Times New Roman" w:cs="Times New Roman"/>
          <w:lang w:eastAsia="ro-RO"/>
        </w:rPr>
      </w:pPr>
      <w:proofErr w:type="spellStart"/>
      <w:r w:rsidRPr="00B24816">
        <w:rPr>
          <w:rFonts w:ascii="Times New Roman" w:eastAsia="Arial Unicode MS" w:hAnsi="Times New Roman" w:cs="Times New Roman"/>
          <w:lang w:eastAsia="ro-RO"/>
        </w:rPr>
        <w:t>Prefinanțarea</w:t>
      </w:r>
      <w:proofErr w:type="spellEnd"/>
      <w:r w:rsidRPr="00B24816">
        <w:rPr>
          <w:rFonts w:ascii="Times New Roman" w:eastAsia="Arial Unicode MS" w:hAnsi="Times New Roman" w:cs="Times New Roman"/>
          <w:lang w:eastAsia="ro-RO"/>
        </w:rPr>
        <w:t xml:space="preserve"> se acord</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cu condi</w:t>
      </w:r>
      <w:r w:rsidRPr="00B24816">
        <w:rPr>
          <w:rFonts w:ascii="Times New Roman" w:eastAsia="Arial Unicode MS" w:hAnsi="Times New Roman" w:cs="Times New Roman" w:hint="eastAsia"/>
          <w:lang w:eastAsia="ro-RO"/>
        </w:rPr>
        <w:t>ţ</w:t>
      </w:r>
      <w:r w:rsidRPr="00B24816">
        <w:rPr>
          <w:rFonts w:ascii="Times New Roman" w:eastAsia="Arial Unicode MS" w:hAnsi="Times New Roman" w:cs="Times New Roman"/>
          <w:lang w:eastAsia="ro-RO"/>
        </w:rPr>
        <w:t xml:space="preserve">ia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ndeplinirii cumulativ a urm</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toarelor cerințe:</w:t>
      </w:r>
    </w:p>
    <w:p w:rsidR="00B24816" w:rsidRPr="00B24816" w:rsidRDefault="00B24816" w:rsidP="00B24816">
      <w:pPr>
        <w:pStyle w:val="ListParagraph"/>
        <w:widowControl w:val="0"/>
        <w:autoSpaceDE w:val="0"/>
        <w:autoSpaceDN w:val="0"/>
        <w:adjustRightInd w:val="0"/>
        <w:spacing w:after="0" w:line="240" w:lineRule="auto"/>
        <w:ind w:left="644"/>
        <w:jc w:val="both"/>
        <w:rPr>
          <w:rFonts w:ascii="Times New Roman" w:eastAsia="Arial Unicode MS" w:hAnsi="Times New Roman" w:cs="Times New Roman"/>
          <w:lang w:eastAsia="ro-RO"/>
        </w:rPr>
      </w:pPr>
    </w:p>
    <w:p w:rsid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1. Pentru beneficiarii care nu primesc finanţare sub incidenţa ajutorului de stat/ de </w:t>
      </w:r>
      <w:proofErr w:type="spellStart"/>
      <w:r w:rsidRPr="00B24816">
        <w:rPr>
          <w:rFonts w:ascii="Times New Roman" w:eastAsia="Arial Unicode MS" w:hAnsi="Times New Roman" w:cs="Times New Roman"/>
          <w:lang w:eastAsia="ro-RO"/>
        </w:rPr>
        <w:t>minimis</w:t>
      </w:r>
      <w:proofErr w:type="spellEnd"/>
      <w:r w:rsidRPr="00B24816">
        <w:rPr>
          <w:rFonts w:ascii="Times New Roman" w:eastAsia="Arial Unicode MS" w:hAnsi="Times New Roman" w:cs="Times New Roman"/>
          <w:lang w:eastAsia="ro-RO"/>
        </w:rPr>
        <w:t>:</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p>
    <w:p w:rsidR="00B24816" w:rsidRPr="00B24816" w:rsidRDefault="00B24816" w:rsidP="00B24816">
      <w:pPr>
        <w:widowControl w:val="0"/>
        <w:autoSpaceDE w:val="0"/>
        <w:autoSpaceDN w:val="0"/>
        <w:adjustRightInd w:val="0"/>
        <w:spacing w:after="0" w:line="240" w:lineRule="auto"/>
        <w:ind w:left="708"/>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a) depunerea de către beneficiar/lider de parteneriat a unei cereri de </w:t>
      </w:r>
      <w:proofErr w:type="spellStart"/>
      <w:r w:rsidRPr="00B24816">
        <w:rPr>
          <w:rFonts w:ascii="Times New Roman" w:eastAsia="Arial Unicode MS" w:hAnsi="Times New Roman" w:cs="Times New Roman"/>
          <w:lang w:eastAsia="ro-RO"/>
        </w:rPr>
        <w:t>prefinanțare</w:t>
      </w:r>
      <w:proofErr w:type="spellEnd"/>
      <w:r w:rsidRPr="00B24816">
        <w:rPr>
          <w:rFonts w:ascii="Times New Roman" w:eastAsia="Arial Unicode MS" w:hAnsi="Times New Roman" w:cs="Times New Roman"/>
          <w:lang w:eastAsia="ro-RO"/>
        </w:rPr>
        <w:t>, pentru fiecare tranș</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care cuprinde: suma solicitat</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defalcat</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 xml:space="preserve">n cazul proiectelor implementate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 xml:space="preserve">n parteneriat, la nivelul liderului de parteneriat şi/sau a partenerilor care vor utiliza sumele </w:t>
      </w:r>
      <w:r w:rsidRPr="00B24816">
        <w:rPr>
          <w:rFonts w:ascii="Times New Roman" w:eastAsia="Arial Unicode MS" w:hAnsi="Times New Roman" w:cs="Times New Roman"/>
          <w:lang w:eastAsia="ro-RO"/>
        </w:rPr>
        <w:lastRenderedPageBreak/>
        <w:t xml:space="preserve">acordate din prefinanţare; </w:t>
      </w:r>
    </w:p>
    <w:p w:rsidR="00B24816" w:rsidRPr="00B24816" w:rsidRDefault="00B24816" w:rsidP="00B24816">
      <w:pPr>
        <w:widowControl w:val="0"/>
        <w:autoSpaceDE w:val="0"/>
        <w:autoSpaceDN w:val="0"/>
        <w:adjustRightInd w:val="0"/>
        <w:spacing w:after="0" w:line="240" w:lineRule="auto"/>
        <w:ind w:left="708"/>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 existența conturilor deschise, pe numele beneficiarului/liderului de parteneriat/partenerilor pentru activit</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țile proprii/partenerilor unde trebuie virate sumele aferente prefinanț</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rii, conform activit</w:t>
      </w:r>
      <w:r w:rsidRPr="00B24816">
        <w:rPr>
          <w:rFonts w:ascii="Times New Roman" w:eastAsia="Arial Unicode MS" w:hAnsi="Times New Roman" w:cs="Times New Roman" w:hint="eastAsia"/>
          <w:lang w:eastAsia="ro-RO"/>
        </w:rPr>
        <w:t>ăţ</w:t>
      </w:r>
      <w:r w:rsidRPr="00B24816">
        <w:rPr>
          <w:rFonts w:ascii="Times New Roman" w:eastAsia="Arial Unicode MS" w:hAnsi="Times New Roman" w:cs="Times New Roman"/>
          <w:lang w:eastAsia="ro-RO"/>
        </w:rPr>
        <w:t xml:space="preserve">ilor asumate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n contractul de finan</w:t>
      </w:r>
      <w:r w:rsidRPr="00B24816">
        <w:rPr>
          <w:rFonts w:ascii="Times New Roman" w:eastAsia="Arial Unicode MS" w:hAnsi="Times New Roman" w:cs="Times New Roman" w:hint="eastAsia"/>
          <w:lang w:eastAsia="ro-RO"/>
        </w:rPr>
        <w:t>ţ</w:t>
      </w:r>
      <w:r w:rsidRPr="00B24816">
        <w:rPr>
          <w:rFonts w:ascii="Times New Roman" w:eastAsia="Arial Unicode MS" w:hAnsi="Times New Roman" w:cs="Times New Roman"/>
          <w:lang w:eastAsia="ro-RO"/>
        </w:rPr>
        <w:t>are;</w:t>
      </w:r>
    </w:p>
    <w:p w:rsid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Transferul fondurilor se va efectua în lei în următoarele conturi:</w:t>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Cont pentru cerere de </w:t>
      </w:r>
      <w:proofErr w:type="spellStart"/>
      <w:r w:rsidRPr="00B24816">
        <w:rPr>
          <w:rFonts w:ascii="Times New Roman" w:eastAsia="Arial Unicode MS" w:hAnsi="Times New Roman" w:cs="Times New Roman"/>
          <w:lang w:eastAsia="ro-RO"/>
        </w:rPr>
        <w:t>prefinanțare</w:t>
      </w:r>
      <w:proofErr w:type="spellEnd"/>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cod IBAN: -</w:t>
      </w:r>
      <w:r w:rsidRPr="00B24816">
        <w:rPr>
          <w:rFonts w:ascii="Times New Roman" w:eastAsia="Arial Unicode MS" w:hAnsi="Times New Roman" w:cs="Times New Roman"/>
          <w:lang w:eastAsia="ro-RO"/>
        </w:rPr>
        <w:tab/>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Titular cont: -</w:t>
      </w:r>
    </w:p>
    <w:p w:rsid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Denumire/adresa Trezoreriei/Băncii Comerciale: -</w:t>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p>
    <w:p w:rsid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w:t>
      </w:r>
      <w:r w:rsidRPr="00B24816">
        <w:rPr>
          <w:rFonts w:ascii="Times New Roman" w:eastAsia="Arial Unicode MS" w:hAnsi="Times New Roman" w:cs="Times New Roman"/>
          <w:lang w:eastAsia="ro-RO"/>
        </w:rPr>
        <w:tab/>
        <w:t>Pentru proiecte implementate în parteneriat, transferul fondurilor se va face în următoarele conturi deschise pe numele Beneficiarului/Partenerului:</w:t>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p>
    <w:p w:rsidR="00B24816" w:rsidRPr="00B24816" w:rsidRDefault="00B24816" w:rsidP="00B24816">
      <w:pPr>
        <w:widowControl w:val="0"/>
        <w:autoSpaceDE w:val="0"/>
        <w:autoSpaceDN w:val="0"/>
        <w:adjustRightInd w:val="0"/>
        <w:spacing w:after="0" w:line="240" w:lineRule="auto"/>
        <w:ind w:left="426" w:firstLine="282"/>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Cont Beneficiar:</w:t>
      </w:r>
    </w:p>
    <w:p w:rsidR="00B24816" w:rsidRPr="00B24816" w:rsidRDefault="00B24816" w:rsidP="00B24816">
      <w:pPr>
        <w:widowControl w:val="0"/>
        <w:autoSpaceDE w:val="0"/>
        <w:autoSpaceDN w:val="0"/>
        <w:adjustRightInd w:val="0"/>
        <w:spacing w:after="0" w:line="240" w:lineRule="auto"/>
        <w:ind w:left="426" w:firstLine="282"/>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Cont pentru cerere de </w:t>
      </w:r>
      <w:proofErr w:type="spellStart"/>
      <w:r w:rsidRPr="00B24816">
        <w:rPr>
          <w:rFonts w:ascii="Times New Roman" w:eastAsia="Arial Unicode MS" w:hAnsi="Times New Roman" w:cs="Times New Roman"/>
          <w:lang w:eastAsia="ro-RO"/>
        </w:rPr>
        <w:t>prefinanțare</w:t>
      </w:r>
      <w:proofErr w:type="spellEnd"/>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Pr>
          <w:rFonts w:ascii="Times New Roman" w:eastAsia="Arial Unicode MS" w:hAnsi="Times New Roman" w:cs="Times New Roman"/>
          <w:lang w:eastAsia="ro-RO"/>
        </w:rPr>
        <w:t xml:space="preserve">     C</w:t>
      </w:r>
      <w:r w:rsidRPr="00B24816">
        <w:rPr>
          <w:rFonts w:ascii="Times New Roman" w:eastAsia="Arial Unicode MS" w:hAnsi="Times New Roman" w:cs="Times New Roman"/>
          <w:lang w:eastAsia="ro-RO"/>
        </w:rPr>
        <w:t>od IBAN:</w:t>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Pr>
          <w:rFonts w:ascii="Times New Roman" w:eastAsia="Arial Unicode MS" w:hAnsi="Times New Roman" w:cs="Times New Roman"/>
          <w:lang w:eastAsia="ro-RO"/>
        </w:rPr>
        <w:t xml:space="preserve">    </w:t>
      </w:r>
      <w:r w:rsidRPr="00B24816">
        <w:rPr>
          <w:rFonts w:ascii="Times New Roman" w:eastAsia="Arial Unicode MS" w:hAnsi="Times New Roman" w:cs="Times New Roman"/>
          <w:lang w:eastAsia="ro-RO"/>
        </w:rPr>
        <w:t xml:space="preserve">Titular cont: </w:t>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Pr>
          <w:rFonts w:ascii="Times New Roman" w:eastAsia="Arial Unicode MS" w:hAnsi="Times New Roman" w:cs="Times New Roman"/>
          <w:lang w:eastAsia="ro-RO"/>
        </w:rPr>
        <w:t xml:space="preserve">    </w:t>
      </w:r>
      <w:r w:rsidRPr="00B24816">
        <w:rPr>
          <w:rFonts w:ascii="Times New Roman" w:eastAsia="Arial Unicode MS" w:hAnsi="Times New Roman" w:cs="Times New Roman"/>
          <w:lang w:eastAsia="ro-RO"/>
        </w:rPr>
        <w:t xml:space="preserve">Denumire/adresa Trezoreriei/Băncii Comerciale: </w:t>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Pr>
          <w:rFonts w:ascii="Times New Roman" w:eastAsia="Arial Unicode MS" w:hAnsi="Times New Roman" w:cs="Times New Roman"/>
          <w:lang w:eastAsia="ro-RO"/>
        </w:rPr>
        <w:t xml:space="preserve">     A</w:t>
      </w:r>
      <w:r w:rsidRPr="00B24816">
        <w:rPr>
          <w:rFonts w:ascii="Times New Roman" w:eastAsia="Arial Unicode MS" w:hAnsi="Times New Roman" w:cs="Times New Roman"/>
          <w:lang w:eastAsia="ro-RO"/>
        </w:rPr>
        <w:t xml:space="preserve">dresa: </w:t>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        Cont Partener:</w:t>
      </w:r>
    </w:p>
    <w:p w:rsidR="00B24816" w:rsidRPr="00B24816" w:rsidRDefault="00B24816" w:rsidP="00B24816">
      <w:pPr>
        <w:widowControl w:val="0"/>
        <w:autoSpaceDE w:val="0"/>
        <w:autoSpaceDN w:val="0"/>
        <w:adjustRightInd w:val="0"/>
        <w:spacing w:after="0" w:line="240" w:lineRule="auto"/>
        <w:ind w:left="708"/>
        <w:rPr>
          <w:rFonts w:ascii="Times New Roman" w:eastAsia="Arial Unicode MS" w:hAnsi="Times New Roman" w:cs="Times New Roman"/>
          <w:lang w:eastAsia="ro-RO"/>
        </w:rPr>
      </w:pPr>
      <w:r>
        <w:rPr>
          <w:rFonts w:ascii="Times New Roman" w:eastAsia="Arial Unicode MS" w:hAnsi="Times New Roman" w:cs="Times New Roman"/>
          <w:lang w:eastAsia="ro-RO"/>
        </w:rPr>
        <w:t xml:space="preserve">   </w:t>
      </w:r>
      <w:r w:rsidRPr="00B24816">
        <w:rPr>
          <w:rFonts w:ascii="Times New Roman" w:eastAsia="Arial Unicode MS" w:hAnsi="Times New Roman" w:cs="Times New Roman"/>
          <w:lang w:eastAsia="ro-RO"/>
        </w:rPr>
        <w:t xml:space="preserve">Cont pentru cerere de </w:t>
      </w:r>
      <w:proofErr w:type="spellStart"/>
      <w:r w:rsidRPr="00B24816">
        <w:rPr>
          <w:rFonts w:ascii="Times New Roman" w:eastAsia="Arial Unicode MS" w:hAnsi="Times New Roman" w:cs="Times New Roman"/>
          <w:lang w:eastAsia="ro-RO"/>
        </w:rPr>
        <w:t>prefinanțare</w:t>
      </w:r>
      <w:proofErr w:type="spellEnd"/>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Pr>
          <w:rFonts w:ascii="Times New Roman" w:eastAsia="Arial Unicode MS" w:hAnsi="Times New Roman" w:cs="Times New Roman"/>
          <w:lang w:eastAsia="ro-RO"/>
        </w:rPr>
        <w:t>C</w:t>
      </w:r>
      <w:r w:rsidRPr="00B24816">
        <w:rPr>
          <w:rFonts w:ascii="Times New Roman" w:eastAsia="Arial Unicode MS" w:hAnsi="Times New Roman" w:cs="Times New Roman"/>
          <w:lang w:eastAsia="ro-RO"/>
        </w:rPr>
        <w:t>od IBAN:</w:t>
      </w:r>
      <w:r w:rsidRPr="00B24816">
        <w:rPr>
          <w:rFonts w:ascii="Times New Roman" w:eastAsia="Arial Unicode MS" w:hAnsi="Times New Roman" w:cs="Times New Roman"/>
          <w:lang w:eastAsia="ro-RO"/>
        </w:rPr>
        <w:tab/>
        <w:t xml:space="preserve"> ……………………</w:t>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Titular cont: ………………………….</w:t>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Denumire/adresa Trezoreriei/Băncii Comerciale: …………………………</w:t>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p>
    <w:p w:rsid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  depunerea de către beneficiar a extraselor de cont din care să reiasă situația prefinanț</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rii r</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mase neutilizat</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din tranșa anterioar</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pentru fiecare entitate, respectiv beneficiar/partener (cu excepția primei tranșe de </w:t>
      </w:r>
      <w:proofErr w:type="spellStart"/>
      <w:r w:rsidRPr="00B24816">
        <w:rPr>
          <w:rFonts w:ascii="Times New Roman" w:eastAsia="Arial Unicode MS" w:hAnsi="Times New Roman" w:cs="Times New Roman"/>
          <w:lang w:eastAsia="ro-RO"/>
        </w:rPr>
        <w:t>prefinanțare</w:t>
      </w:r>
      <w:proofErr w:type="spellEnd"/>
      <w:r w:rsidRPr="00B24816">
        <w:rPr>
          <w:rFonts w:ascii="Times New Roman" w:eastAsia="Arial Unicode MS" w:hAnsi="Times New Roman" w:cs="Times New Roman"/>
          <w:lang w:eastAsia="ro-RO"/>
        </w:rPr>
        <w:t>);</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p>
    <w:p w:rsid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d) depunerea unei cereri de rambursare în vederea justificării prefinanţării acordate anterior (cu excepția primei tranșe de </w:t>
      </w:r>
      <w:proofErr w:type="spellStart"/>
      <w:r w:rsidRPr="00B24816">
        <w:rPr>
          <w:rFonts w:ascii="Times New Roman" w:eastAsia="Arial Unicode MS" w:hAnsi="Times New Roman" w:cs="Times New Roman"/>
          <w:lang w:eastAsia="ro-RO"/>
        </w:rPr>
        <w:t>prefinanțare</w:t>
      </w:r>
      <w:proofErr w:type="spellEnd"/>
      <w:r w:rsidRPr="00B24816">
        <w:rPr>
          <w:rFonts w:ascii="Times New Roman" w:eastAsia="Arial Unicode MS" w:hAnsi="Times New Roman" w:cs="Times New Roman"/>
          <w:lang w:eastAsia="ro-RO"/>
        </w:rPr>
        <w:t>).</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Pr>
          <w:rFonts w:ascii="Times New Roman" w:eastAsia="Arial Unicode MS" w:hAnsi="Times New Roman" w:cs="Times New Roman"/>
          <w:lang w:eastAsia="ro-RO"/>
        </w:rPr>
        <w:t>2. P</w:t>
      </w:r>
      <w:r w:rsidRPr="00B24816">
        <w:rPr>
          <w:rFonts w:ascii="Times New Roman" w:eastAsia="Arial Unicode MS" w:hAnsi="Times New Roman" w:cs="Times New Roman"/>
          <w:lang w:eastAsia="ro-RO"/>
        </w:rPr>
        <w:t xml:space="preserve">entru beneficiarii care primesc finanţare sub incidenţa ajutorului de stat/ de </w:t>
      </w:r>
      <w:proofErr w:type="spellStart"/>
      <w:r w:rsidRPr="00B24816">
        <w:rPr>
          <w:rFonts w:ascii="Times New Roman" w:eastAsia="Arial Unicode MS" w:hAnsi="Times New Roman" w:cs="Times New Roman"/>
          <w:lang w:eastAsia="ro-RO"/>
        </w:rPr>
        <w:t>minimis</w:t>
      </w:r>
      <w:proofErr w:type="spellEnd"/>
      <w:r w:rsidRPr="00B24816">
        <w:rPr>
          <w:rFonts w:ascii="Times New Roman" w:eastAsia="Arial Unicode MS" w:hAnsi="Times New Roman" w:cs="Times New Roman"/>
          <w:lang w:eastAsia="ro-RO"/>
        </w:rPr>
        <w:t xml:space="preserve"> cu condiţia îndeplinirii cumulativ a cerinţelor prevăzute la pct.1 şi cu constituirea unei garanţii pentru suma aferentă prefinanţării solicitate prin depunerea unui instrument de garantare emis în condiţiile legii de o societate bancară sau de o societate de asigurări. În acest caz, valoarea cumulată a tranşelor de prefinanţare nu poate depăşi 40% din valoarea totală a ajutorului care trebuie acordat unui beneficiar pentru o anumită operaţiune.</w:t>
      </w:r>
    </w:p>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lang w:eastAsia="ro-RO"/>
        </w:rPr>
      </w:pP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(4)     Solicitările privind acordarea tranşelor de prefinanţare, cu excepţia primei solicitări, includ obligatoriu, pe lângă informaţiile prevăzute la alin. (3), sumele rambursabile rămase necheltuite din FEDR şi cofinanţare publică asigurată de la bugetul de stat şi neincluse în cererea/cererile de rambursare aferentă/aferente tranşei anterioare de prefinanţare. În situaţia în care AM/OI pentru Programul Operațional Competitivitate constat</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erori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n raportul de justificare a prefinan</w:t>
      </w:r>
      <w:r w:rsidRPr="00B24816">
        <w:rPr>
          <w:rFonts w:ascii="Times New Roman" w:eastAsia="Arial Unicode MS" w:hAnsi="Times New Roman" w:cs="Times New Roman" w:hint="eastAsia"/>
          <w:lang w:eastAsia="ro-RO"/>
        </w:rPr>
        <w:t>ţă</w:t>
      </w:r>
      <w:r w:rsidRPr="00B24816">
        <w:rPr>
          <w:rFonts w:ascii="Times New Roman" w:eastAsia="Arial Unicode MS" w:hAnsi="Times New Roman" w:cs="Times New Roman"/>
          <w:lang w:eastAsia="ro-RO"/>
        </w:rPr>
        <w:t>rii, aferent tran</w:t>
      </w:r>
      <w:r w:rsidRPr="00B24816">
        <w:rPr>
          <w:rFonts w:ascii="Times New Roman" w:eastAsia="Arial Unicode MS" w:hAnsi="Times New Roman" w:cs="Times New Roman" w:hint="eastAsia"/>
          <w:lang w:eastAsia="ro-RO"/>
        </w:rPr>
        <w:t>ş</w:t>
      </w:r>
      <w:r w:rsidRPr="00B24816">
        <w:rPr>
          <w:rFonts w:ascii="Times New Roman" w:eastAsia="Arial Unicode MS" w:hAnsi="Times New Roman" w:cs="Times New Roman"/>
          <w:lang w:eastAsia="ro-RO"/>
        </w:rPr>
        <w:t>ei/tran</w:t>
      </w:r>
      <w:r w:rsidRPr="00B24816">
        <w:rPr>
          <w:rFonts w:ascii="Times New Roman" w:eastAsia="Arial Unicode MS" w:hAnsi="Times New Roman" w:cs="Times New Roman" w:hint="eastAsia"/>
          <w:lang w:eastAsia="ro-RO"/>
        </w:rPr>
        <w:t>ş</w:t>
      </w:r>
      <w:r w:rsidRPr="00B24816">
        <w:rPr>
          <w:rFonts w:ascii="Times New Roman" w:eastAsia="Arial Unicode MS" w:hAnsi="Times New Roman" w:cs="Times New Roman"/>
          <w:lang w:eastAsia="ro-RO"/>
        </w:rPr>
        <w:t>elor anterioare, poate sista acordarea urm</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toarelor tran</w:t>
      </w:r>
      <w:r w:rsidRPr="00B24816">
        <w:rPr>
          <w:rFonts w:ascii="Times New Roman" w:eastAsia="Arial Unicode MS" w:hAnsi="Times New Roman" w:cs="Times New Roman" w:hint="eastAsia"/>
          <w:lang w:eastAsia="ro-RO"/>
        </w:rPr>
        <w:t>ş</w:t>
      </w:r>
      <w:r w:rsidRPr="00B24816">
        <w:rPr>
          <w:rFonts w:ascii="Times New Roman" w:eastAsia="Arial Unicode MS" w:hAnsi="Times New Roman" w:cs="Times New Roman"/>
          <w:lang w:eastAsia="ro-RO"/>
        </w:rPr>
        <w:t>e de prefinan</w:t>
      </w:r>
      <w:r w:rsidRPr="00B24816">
        <w:rPr>
          <w:rFonts w:ascii="Times New Roman" w:eastAsia="Arial Unicode MS" w:hAnsi="Times New Roman" w:cs="Times New Roman" w:hint="eastAsia"/>
          <w:lang w:eastAsia="ro-RO"/>
        </w:rPr>
        <w:t>ţ</w:t>
      </w:r>
      <w:r w:rsidRPr="00B24816">
        <w:rPr>
          <w:rFonts w:ascii="Times New Roman" w:eastAsia="Arial Unicode MS" w:hAnsi="Times New Roman" w:cs="Times New Roman"/>
          <w:lang w:eastAsia="ro-RO"/>
        </w:rPr>
        <w:t>are.</w:t>
      </w:r>
    </w:p>
    <w:p w:rsid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(5)   Suma efectiv transferată de către AM POC aferentă fiecărei solicitări de tranşă de prefinanţare, cu excepţia celei aferente primei tranşe, reprezintă diferenţa dintre cuantumul estimat al cheltuielilor rambursabile pentru care se acordă tranşa solicitată şi suma cheltuielilor rambursabile rămasă neutilizată, în conturile beneficiarului/liderului de parteneriat/partenerilor, din tranşa anterioară şi/sau suma cheltuielilor neeligibile constatate ulterior acordării tranşei </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anterioare, după caz.</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(6)      Beneficiarul/Liderul de parteneriat care a depus cerere de prefinanţare conform alin. (1) are obligaţia depunerii unei cereri de rambursare care să cuprindă cheltuielile efectuate din tranşa de prefinanţare acordată, în cuantum de minim 50% din valoarea acesteia în termen de maximum 90 </w:t>
      </w:r>
      <w:r w:rsidRPr="00B24816">
        <w:rPr>
          <w:rFonts w:ascii="Times New Roman" w:eastAsia="Arial Unicode MS" w:hAnsi="Times New Roman" w:cs="Times New Roman"/>
          <w:lang w:eastAsia="ro-RO"/>
        </w:rPr>
        <w:lastRenderedPageBreak/>
        <w:t xml:space="preserve">de zile calendaristice de la data la care autoritatea de management a virat </w:t>
      </w:r>
      <w:proofErr w:type="spellStart"/>
      <w:r w:rsidRPr="00B24816">
        <w:rPr>
          <w:rFonts w:ascii="Times New Roman" w:eastAsia="Arial Unicode MS" w:hAnsi="Times New Roman" w:cs="Times New Roman"/>
          <w:lang w:eastAsia="ro-RO"/>
        </w:rPr>
        <w:t>prefinanţarea</w:t>
      </w:r>
      <w:proofErr w:type="spellEnd"/>
      <w:r w:rsidRPr="00B24816">
        <w:rPr>
          <w:rFonts w:ascii="Times New Roman" w:eastAsia="Arial Unicode MS" w:hAnsi="Times New Roman" w:cs="Times New Roman"/>
          <w:lang w:eastAsia="ro-RO"/>
        </w:rPr>
        <w:t xml:space="preserve"> în contul beneficiarului, fără a depăşi durata contractului de finanţare. </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(7)     Beneficiarii care nu au depus cererea de rambursare conform alin. (6) şi nu au justificat integral valoarea prefinanţării primite nu mai beneficiază de o altă tranşă de prefinanţare şi sunt obligaţi să justifice integral valoarea acesteia înaintea depunerii unei alte cereri de prefinanţare şi/sau de plată. </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(8) Beneficiarii/Liderii de parteneriat/Partenerii au obligaţia restituirii integrale/parţiale a prefinanţării acordate, în cazul în care aceştia nu justifică prin cereri de rambursare utilizarea corespunzătoare a acesteia conform alin. (6) și (7).</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(9)   În cazul în care beneficiarul/liderul de parteneriat nu depune cerere de rambursare în termenul prevăzut la alin.(6), AM POC poate recupera întreaga sumă acordată ca tranşă de prefinanţare şi nejustificată şi poate propune rezilierea Contractului de Finanţare.</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Pr>
          <w:rFonts w:ascii="Times New Roman" w:eastAsia="Arial Unicode MS" w:hAnsi="Times New Roman" w:cs="Times New Roman"/>
          <w:lang w:eastAsia="ro-RO"/>
        </w:rPr>
        <w:t>(10</w:t>
      </w:r>
      <w:r w:rsidRPr="00B24816">
        <w:rPr>
          <w:rFonts w:ascii="Times New Roman" w:eastAsia="Arial Unicode MS" w:hAnsi="Times New Roman" w:cs="Times New Roman"/>
          <w:lang w:eastAsia="ro-RO"/>
        </w:rPr>
        <w:t xml:space="preserve"> </w:t>
      </w:r>
      <w:r>
        <w:rPr>
          <w:rFonts w:ascii="Times New Roman" w:eastAsia="Arial Unicode MS" w:hAnsi="Times New Roman" w:cs="Times New Roman"/>
          <w:lang w:eastAsia="ro-RO"/>
        </w:rPr>
        <w:t>)</w:t>
      </w:r>
      <w:r w:rsidRPr="00B24816">
        <w:rPr>
          <w:rFonts w:ascii="Times New Roman" w:eastAsia="Arial Unicode MS" w:hAnsi="Times New Roman" w:cs="Times New Roman"/>
          <w:lang w:eastAsia="ro-RO"/>
        </w:rPr>
        <w:t xml:space="preserve"> AMPOC notifică beneficiarul/liderul de parteneriat/partenerii cu privire la obligaţia restituirii sumelor prevăzute la alin. (8).</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Pr>
          <w:rFonts w:ascii="Times New Roman" w:eastAsia="Arial Unicode MS" w:hAnsi="Times New Roman" w:cs="Times New Roman"/>
          <w:lang w:eastAsia="ro-RO"/>
        </w:rPr>
        <w:t>(11</w:t>
      </w:r>
      <w:r w:rsidRPr="00B24816">
        <w:rPr>
          <w:rFonts w:ascii="Times New Roman" w:eastAsia="Arial Unicode MS" w:hAnsi="Times New Roman" w:cs="Times New Roman"/>
          <w:lang w:eastAsia="ro-RO"/>
        </w:rPr>
        <w:t xml:space="preserve"> În cazul în care beneficiarul/liderul de parteneriat/partenerii nu restituie AM POC sumele prevăzute la alin. (10) în termen de 15 zile de la data comunicării notificării, AM POC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 cu modificările şi completările ulterioare. În titlul de creanţă se indică şi contul în care beneficiarul trebuie să efectueze plata.</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(12)</w:t>
      </w:r>
      <w:r>
        <w:rPr>
          <w:rFonts w:ascii="Times New Roman" w:eastAsia="Arial Unicode MS" w:hAnsi="Times New Roman" w:cs="Times New Roman"/>
          <w:lang w:eastAsia="ro-RO"/>
        </w:rPr>
        <w:t xml:space="preserve">  </w:t>
      </w:r>
      <w:r w:rsidRPr="00B24816">
        <w:rPr>
          <w:rFonts w:ascii="Times New Roman" w:eastAsia="Arial Unicode MS" w:hAnsi="Times New Roman" w:cs="Times New Roman"/>
          <w:lang w:eastAsia="ro-RO"/>
        </w:rPr>
        <w:t xml:space="preserve"> Titlul de creanţă prevăzut la alin. (11) se transmite debitorului în termen de 5 zile lucrătoare de la data emiterii. Împotriva titlului de creanţă se poate formula contestaţie în termen de 30 de zile de la data comunicării, care se depune  la autoritatea publică emitentă a titlului de creanţă contestat/ AM POC faţă de care OI POC va transmite un punct de vedere şi alte documente justificative în vederea soluţionării acesteia.</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Pr>
          <w:rFonts w:ascii="Times New Roman" w:eastAsia="Arial Unicode MS" w:hAnsi="Times New Roman" w:cs="Times New Roman"/>
          <w:lang w:eastAsia="ro-RO"/>
        </w:rPr>
        <w:t>(13)</w:t>
      </w:r>
      <w:r w:rsidRPr="00B24816">
        <w:rPr>
          <w:rFonts w:ascii="Times New Roman" w:eastAsia="Arial Unicode MS" w:hAnsi="Times New Roman" w:cs="Times New Roman"/>
          <w:lang w:eastAsia="ro-RO"/>
        </w:rPr>
        <w:t xml:space="preserve">   Introducerea contestaţiei nu suspendă executarea titlului de creanţă.</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Pr>
          <w:rFonts w:ascii="Times New Roman" w:eastAsia="Arial Unicode MS" w:hAnsi="Times New Roman" w:cs="Times New Roman"/>
          <w:lang w:eastAsia="ro-RO"/>
        </w:rPr>
        <w:t>(14)</w:t>
      </w:r>
      <w:r w:rsidRPr="00B24816">
        <w:rPr>
          <w:rFonts w:ascii="Times New Roman" w:eastAsia="Arial Unicode MS" w:hAnsi="Times New Roman" w:cs="Times New Roman"/>
          <w:lang w:eastAsia="ro-RO"/>
        </w:rPr>
        <w:t xml:space="preserve"> Debitorul are obligaţia efectuării plăţii sumelor stabilite prin decizia de recuperare a prefinanţării, în termen de 30 de zile de la data comunicării acesteia.</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Pr>
          <w:rFonts w:ascii="Times New Roman" w:eastAsia="Arial Unicode MS" w:hAnsi="Times New Roman" w:cs="Times New Roman"/>
          <w:lang w:eastAsia="ro-RO"/>
        </w:rPr>
        <w:t>(15)</w:t>
      </w:r>
      <w:r w:rsidRPr="00B24816">
        <w:rPr>
          <w:rFonts w:ascii="Times New Roman" w:eastAsia="Arial Unicode MS" w:hAnsi="Times New Roman" w:cs="Times New Roman"/>
          <w:lang w:eastAsia="ro-RO"/>
        </w:rPr>
        <w:t xml:space="preserve">   Titlul de creanţă constituie titlu executoriu la împlinirea termenului prevăzut la alin. (14).</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Pr>
          <w:rFonts w:ascii="Times New Roman" w:eastAsia="Arial Unicode MS" w:hAnsi="Times New Roman" w:cs="Times New Roman"/>
          <w:lang w:eastAsia="ro-RO"/>
        </w:rPr>
        <w:t xml:space="preserve">(16) </w:t>
      </w:r>
      <w:r w:rsidRPr="00B24816">
        <w:rPr>
          <w:rFonts w:ascii="Times New Roman" w:eastAsia="Arial Unicode MS" w:hAnsi="Times New Roman" w:cs="Times New Roman"/>
          <w:lang w:eastAsia="ro-RO"/>
        </w:rPr>
        <w:t>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(17) În cazul nerecuperării sumelor stabilite conform prevederilor alin. (10), la expirarea termenului de 30 de zile de la data comunicării deciziei de recuperare a prefinanţării, AM POC va comunica titlul executoriu împreună cu dovada comunicării acestuia organelor fiscale competente din subordinea Agenţiei Naţionale de Administrare Fiscală, care vor efectua procedura de executare silită precum şi procedura de compensare potrivit Legii nr. 207/2015.</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(18)   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(19)   În vederea încasării de la debitor a dobânzii prevăzute la alin. (16), AM POC va calcula cuantumul acesteia şi va emite decizia de stabilire a dobânzii, care constituie titlu de creanţă şi se comunică debitorului. Dispoziţiile alin. (17) sunt aplicabile în mod corespunzător.</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(20)   Rata dobânzii datorate este rata dobânzii de politică monetară a Băncii Naţionale a României în vigoare la data comunicării deciziei de recuperare a prefinanţării.</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(21)   Sumele reprezentând dobânzi datorate pentru neachitarea la termen a obligaţiilor prevăzute în titlul de creanţă se virează conform prevederilor alin. (18). </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(22)  Acolo unde OUG nr. 40/2015 cu modificările si completările ulterioare nu dispune, dispozițiile Legii nr. 207/2015, cu modific</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rile și complet</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rile ulterioare, se aplic</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 xml:space="preserve">n mod corespunzător. </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(23)   Pentru a putea beneficia de prefinanţare, beneficiarul/liderul de parteneriat/partenerii, are obligaţia să deschidă un cont dedicat exclusiv pentru primirea prefinanţării şi efectuarea </w:t>
      </w:r>
      <w:r w:rsidRPr="00B24816">
        <w:rPr>
          <w:rFonts w:ascii="Times New Roman" w:eastAsia="Arial Unicode MS" w:hAnsi="Times New Roman" w:cs="Times New Roman"/>
          <w:lang w:eastAsia="ro-RO"/>
        </w:rPr>
        <w:lastRenderedPageBreak/>
        <w:t>cheltuielilor pentru care a fost solicitată aceasta.</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(24)   Sumele primite ca prefinanţare, aferente acelor tipuri de cheltuieli care nu pot fi efectuate din contul deschis la Trezoreria Statului, potrivit reglementărilor în vigoare, pot fi transferate de către beneficiar/partener în conturi deschise la bănci comerciale, cu condiţia efectuării cheltuielilor respective în termen de maximum 3 zile lucrătoare de la data efectuării transferului.</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(25)   Suma reprezentând dobânda netă, respectiv diferența dintre dob</w:t>
      </w:r>
      <w:r w:rsidRPr="00B24816">
        <w:rPr>
          <w:rFonts w:ascii="Times New Roman" w:eastAsia="Arial Unicode MS" w:hAnsi="Times New Roman" w:cs="Times New Roman" w:hint="eastAsia"/>
          <w:lang w:eastAsia="ro-RO"/>
        </w:rPr>
        <w:t>â</w:t>
      </w:r>
      <w:r w:rsidRPr="00B24816">
        <w:rPr>
          <w:rFonts w:ascii="Times New Roman" w:eastAsia="Arial Unicode MS" w:hAnsi="Times New Roman" w:cs="Times New Roman"/>
          <w:lang w:eastAsia="ro-RO"/>
        </w:rPr>
        <w:t>nda brut</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acumulat</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n conturile prev</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zute la alin. (24) și alin. (3) corespunz</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toare sumelor de </w:t>
      </w:r>
      <w:proofErr w:type="spellStart"/>
      <w:r w:rsidRPr="00B24816">
        <w:rPr>
          <w:rFonts w:ascii="Times New Roman" w:eastAsia="Arial Unicode MS" w:hAnsi="Times New Roman" w:cs="Times New Roman"/>
          <w:lang w:eastAsia="ro-RO"/>
        </w:rPr>
        <w:t>prefinanțare</w:t>
      </w:r>
      <w:proofErr w:type="spellEnd"/>
      <w:r w:rsidRPr="00B24816">
        <w:rPr>
          <w:rFonts w:ascii="Times New Roman" w:eastAsia="Arial Unicode MS" w:hAnsi="Times New Roman" w:cs="Times New Roman"/>
          <w:lang w:eastAsia="ro-RO"/>
        </w:rPr>
        <w:t xml:space="preserve"> ramase disponibile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n conturi, și valoarea cumulat</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a impozitelor aferente dob</w:t>
      </w:r>
      <w:r w:rsidRPr="00B24816">
        <w:rPr>
          <w:rFonts w:ascii="Times New Roman" w:eastAsia="Arial Unicode MS" w:hAnsi="Times New Roman" w:cs="Times New Roman" w:hint="eastAsia"/>
          <w:lang w:eastAsia="ro-RO"/>
        </w:rPr>
        <w:t>â</w:t>
      </w:r>
      <w:r w:rsidRPr="00B24816">
        <w:rPr>
          <w:rFonts w:ascii="Times New Roman" w:eastAsia="Arial Unicode MS" w:hAnsi="Times New Roman" w:cs="Times New Roman"/>
          <w:lang w:eastAsia="ro-RO"/>
        </w:rPr>
        <w:t>nzii și comisioanelor aferente conturilor respective, se raporteaz</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AM POC și se vireaz</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n contul indicat de aceasta în notificarea privind acordarea prefinanț</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rii, cel t</w:t>
      </w:r>
      <w:r w:rsidRPr="00B24816">
        <w:rPr>
          <w:rFonts w:ascii="Times New Roman" w:eastAsia="Arial Unicode MS" w:hAnsi="Times New Roman" w:cs="Times New Roman" w:hint="eastAsia"/>
          <w:lang w:eastAsia="ro-RO"/>
        </w:rPr>
        <w:t>â</w:t>
      </w:r>
      <w:r w:rsidRPr="00B24816">
        <w:rPr>
          <w:rFonts w:ascii="Times New Roman" w:eastAsia="Arial Unicode MS" w:hAnsi="Times New Roman" w:cs="Times New Roman"/>
          <w:lang w:eastAsia="ro-RO"/>
        </w:rPr>
        <w:t xml:space="preserve">rziu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nainte de depunerea ultimei cereri de rambursare.</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(26)   În cazul în care beneficiarul/liderul de parteneriat/partenerii nu efectuează viramentul, sau sunt identificate neconcordanțe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ntre sumele virate conform alin. (25) și sumele rezultate din verificarea documentelor financiare aferente proiectului, AM POC/OIPOC are obliga</w:t>
      </w:r>
      <w:r w:rsidRPr="00B24816">
        <w:rPr>
          <w:rFonts w:ascii="Times New Roman" w:eastAsia="Arial Unicode MS" w:hAnsi="Times New Roman" w:cs="Times New Roman" w:hint="eastAsia"/>
          <w:lang w:eastAsia="ro-RO"/>
        </w:rPr>
        <w:t>ţ</w:t>
      </w:r>
      <w:r w:rsidRPr="00B24816">
        <w:rPr>
          <w:rFonts w:ascii="Times New Roman" w:eastAsia="Arial Unicode MS" w:hAnsi="Times New Roman" w:cs="Times New Roman"/>
          <w:lang w:eastAsia="ro-RO"/>
        </w:rPr>
        <w:t>ia de a face deducerile necesare din rambursarea aferent</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fondurilor europene </w:t>
      </w:r>
      <w:r w:rsidRPr="00B24816">
        <w:rPr>
          <w:rFonts w:ascii="Times New Roman" w:eastAsia="Arial Unicode MS" w:hAnsi="Times New Roman" w:cs="Times New Roman" w:hint="eastAsia"/>
          <w:lang w:eastAsia="ro-RO"/>
        </w:rPr>
        <w:t>ş</w:t>
      </w:r>
      <w:r w:rsidRPr="00B24816">
        <w:rPr>
          <w:rFonts w:ascii="Times New Roman" w:eastAsia="Arial Unicode MS" w:hAnsi="Times New Roman" w:cs="Times New Roman"/>
          <w:lang w:eastAsia="ro-RO"/>
        </w:rPr>
        <w:t>i cofinan</w:t>
      </w:r>
      <w:r w:rsidRPr="00B24816">
        <w:rPr>
          <w:rFonts w:ascii="Times New Roman" w:eastAsia="Arial Unicode MS" w:hAnsi="Times New Roman" w:cs="Times New Roman" w:hint="eastAsia"/>
          <w:lang w:eastAsia="ro-RO"/>
        </w:rPr>
        <w:t>ţă</w:t>
      </w:r>
      <w:r w:rsidRPr="00B24816">
        <w:rPr>
          <w:rFonts w:ascii="Times New Roman" w:eastAsia="Arial Unicode MS" w:hAnsi="Times New Roman" w:cs="Times New Roman"/>
          <w:lang w:eastAsia="ro-RO"/>
        </w:rPr>
        <w:t>rii publice asigurate din bugetul de stat, cel mai târziu la cererea de rambursare finală.</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(27)   Prefinanţarea acordată beneficiarului/liderului de parteneriat/partenerului care are calitatea de ordonator de credite al bugetului local, precum şi beneficiarului/liderului de parteneriat/partenerului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(28)În cazul proiectelor în parteneriat în care liderul de parteneriat este o entitate care se încadrează în categoriile prevăzute la art. 6 alin. (1) – (4) şi (6) din OUG nr. 40/2015, cu modificările şi completările ulterioare, tranşa de prefinanţare acordată partenerului nu poate depăşi 10% din valoarea bugetului aferent activităţilor derulate de acesta în cadrul proiectului.</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p>
    <w:p w:rsidR="00B24816" w:rsidRPr="00B24816" w:rsidRDefault="00B24816" w:rsidP="00B24816">
      <w:pPr>
        <w:keepNext/>
        <w:spacing w:after="0" w:line="240" w:lineRule="auto"/>
        <w:jc w:val="both"/>
        <w:outlineLvl w:val="0"/>
        <w:rPr>
          <w:rFonts w:ascii="Times New Roman" w:eastAsia="Times New Roman" w:hAnsi="Times New Roman" w:cs="Times New Roman"/>
          <w:b/>
          <w:bCs/>
          <w:lang w:eastAsia="ro-RO"/>
        </w:rPr>
      </w:pPr>
      <w:r w:rsidRPr="00B24816">
        <w:rPr>
          <w:rFonts w:ascii="Times New Roman" w:eastAsia="Times New Roman" w:hAnsi="Times New Roman" w:cs="Times New Roman"/>
          <w:b/>
          <w:bCs/>
          <w:lang w:eastAsia="ro-RO"/>
        </w:rPr>
        <w:t>(c) Condiții de rambursare și plată a cheltuielilor</w:t>
      </w:r>
    </w:p>
    <w:p w:rsidR="00B24816" w:rsidRPr="00B24816" w:rsidRDefault="00B24816" w:rsidP="00B24816">
      <w:pPr>
        <w:widowControl w:val="0"/>
        <w:numPr>
          <w:ilvl w:val="0"/>
          <w:numId w:val="3"/>
        </w:numPr>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Beneficiarul/Liderul de parteneriat au obligaţia de a depune la OIPOC cereri de rambursare pentru cheltuielile efectuate, care nu se încadrează la art. 40 alin (8) din Ordonanţa de urgenţă a Guvernului nr. 40/2015 privind gestionarea financiară a fondurilor europene pentru perioada de programare 2014 – 2020, cu modificările şi completările ulterioare, în termen de maximum 3 luni de la efectuarea acestora, cu excepţia primei cereri de rambursare care poate cuprinde şi cheltuieli efectuate înainte de semnarea contractului de finanţare. </w:t>
      </w:r>
    </w:p>
    <w:p w:rsidR="00B24816" w:rsidRPr="00B24816" w:rsidRDefault="00B24816" w:rsidP="00B24816">
      <w:pPr>
        <w:widowControl w:val="0"/>
        <w:numPr>
          <w:ilvl w:val="0"/>
          <w:numId w:val="3"/>
        </w:numPr>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 termen de maximum 20 de zile lucrătoare de la data depunerii de către beneficiar/liderul de parteneriat la OIPOC a cererii de rambursare întocmite conform contractului/deciziei/ordinului de finanţare, AMPOC autorizează cheltuielile eligibile cuprinse în cererea de rambursare şi efectuează plata sumelor autorizate în termen de 3 zile lucrătoare de la momentul de la care AMPOC  dispune de resurse în conturile sale. După efectuarea plăţii, AMPOC notifică beneficiarului/liderului de parteneriat plata aferentă cheltuielilor autorizate din cererea de rambursare, conform Formularului nr. 2 din anexa 2 din </w:t>
      </w:r>
      <w:proofErr w:type="spellStart"/>
      <w:r w:rsidRPr="00B24816">
        <w:rPr>
          <w:rFonts w:ascii="Times New Roman" w:eastAsia="Arial Unicode MS" w:hAnsi="Times New Roman" w:cs="Times New Roman"/>
          <w:lang w:eastAsia="ro-RO"/>
        </w:rPr>
        <w:t>Hotărîrea</w:t>
      </w:r>
      <w:proofErr w:type="spellEnd"/>
      <w:r w:rsidRPr="00B24816">
        <w:rPr>
          <w:rFonts w:ascii="Times New Roman" w:eastAsia="Arial Unicode MS" w:hAnsi="Times New Roman" w:cs="Times New Roman"/>
          <w:lang w:eastAsia="ro-RO"/>
        </w:rPr>
        <w:t xml:space="preserve"> Guvernului  nr. 93/2016 din 18 februarie 2016 pentru aprobarea Normelor metodologice de aplicare a prevederilor Ordonanţei de urgenţă a Guvernului nr. 40/2015 privind gestionarea financiară a fondurilor europene pentru perioada de programare 2014 – 2020 cu modificările și completările ulterioare.</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Pentru depunerea de către beneficiar/liderul de parteneriat a unor documente adiţionale sau clarificări solicitate de AMPOC/OIPOC, termenul de 20 de zile lucrătoare prevăzut la alin. (2) poate fi întrerupt fără ca perioadele de întrerupere cumulate să depăşească 10 zile lucrătoare. </w:t>
      </w:r>
    </w:p>
    <w:p w:rsidR="00B24816" w:rsidRPr="00B24816" w:rsidRDefault="00B24816" w:rsidP="00B24816">
      <w:pPr>
        <w:widowControl w:val="0"/>
        <w:numPr>
          <w:ilvl w:val="0"/>
          <w:numId w:val="3"/>
        </w:numPr>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Prin excepţie de la prevederile alin. (2), notificarea beneficiarului/liderului de parteneriat privind plata cheltuielilor autorizate, în cazul aplicării unor reduceri procentuale de către AMPOC/OIPOC în conformitate cu art. 6 alin. (3) din Ordonanţa de urgenţă a Guvernului nr. 66 din 29 iunie 2011 privind prevenirea, constatarea şi sancţionarea neregulilor apărute în obţinerea şi utilizarea fondurilor europene şi/sau a fondurilor publice naţionale aferente acestora aprobată cu modificări şi completări prin  Legea nr.142 din 18.07.2012, se va realiza în termen de maximum 10 zile lucrătoare de la efectuarea plăţii. </w:t>
      </w:r>
    </w:p>
    <w:p w:rsidR="00B24816" w:rsidRPr="00B24816" w:rsidRDefault="00B24816" w:rsidP="00B24816">
      <w:pPr>
        <w:widowControl w:val="0"/>
        <w:numPr>
          <w:ilvl w:val="0"/>
          <w:numId w:val="3"/>
        </w:numPr>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Împotriva reducerilor procentuale și/sau a cheltuielilor neautorizate la plată se poate formula </w:t>
      </w:r>
      <w:r w:rsidRPr="00B24816">
        <w:rPr>
          <w:rFonts w:ascii="Times New Roman" w:eastAsia="Arial Unicode MS" w:hAnsi="Times New Roman" w:cs="Times New Roman"/>
          <w:lang w:eastAsia="ro-RO"/>
        </w:rPr>
        <w:lastRenderedPageBreak/>
        <w:t>contestaţie în termen de 30 de zile de la data comunicării, care se depune la AMPOC, faţă de care OIPOC va transmite un punct de vedere și alte documente justificative, în vederea soluționării acesteia în termenul legal.</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cazul ultimei cereri de rambursare a proiectului, termenul prevăzut la alin. (2) poate fi prelungit cu durata necesară efectuării tuturor verificărilor procedurale specifice autorizării plăţii finale, fără a depăşi însă 90 de zile.</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Nedepunerea de către beneficiar/liderul de parteneriat a documentelor sau clarificărilor solicitate în termenul prevăzut în contractul/ordinul/decizia de finanţare atrage respingerea parţială sau totală, după caz, a cererii de rambursare. </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Pentru proiectele implementate în parteneriat, liderul de parteneriat depune cererea de rambursare la OIPOC, iar AMPOC virează, după efectuarea verificărilor, valoarea cheltuielilor autorizate la plată  în conturile liderului de parteneriat. </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Sumele reprezentând prefinanţare şi rambursarea cheltuielilor eligibile efectuate se gestionează de către beneficiar/lider de parteneriat, care are calitatea de instituţie publică, prin conturi de venituri bugetare ale bugetelor din care acesta este finanţat, deschise la solicitarea acestuia, la unităţile Trezoreriei Statului, pe codurile de identificare fiscală al instituţiei publice respective. În cazul beneficiarului/liderului de parteneriat, 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cazul beneficiarului/liderului de parteneriat, altul decât cel prevăzut la alin. (9), sumele reprezentând prefinanţare şi/sau rambursare de cheltuieli eligibile efectuate în scopul implementării proiectului se încasează în contul de disponibilităţi deschis la solicitarea acestuia.</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Beneficiarul/liderul de parteneriat prevăzut la alin. (9) poate opta pentru deschiderea conturilor de disponibilităţi la unităţile Trezoreriei Statului sau la instituţii de credit.</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După autorizarea cheltuielilor de către AMPOC, conform legislaţiei Uniunii Europene şi celei naţionale, sumele din fonduri europene cuvenite a fi rambursate beneficiarilor/liderilor de parteneriat prevăzuţi la art. 6 alin. (1)-(5) şi art. 7 din Ordonanța de urgență a Guvernului nr.40/2015 privind gestionare  financiară a fondurilor europene pentru perioada de programare 2014-2020, conform contractului/deciziei/ordinului de finanţare, se virează de către AMPOC în conturile de venituri ale bugetelor din care a fost finanţat proiectul respectiv.</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După autorizarea cheltuielilor de către AMPOC, conform legislaţiei Uniunii Europene şi celei naţionale, sumele cuvenit a fi rambursate altor beneficiari decât cei prevăzuţi la art. 6 alin. (1)-(5) şi art. 7 din Ordonanța de urgență a Guvernului nr.40/2015 privind gestionare  financiară a fondurilor europene pentru perioada de programare 2014-2020, conform contractului de finanţare, se virează de către AMPOC pentru Programul Operațional Competitivitate în conturile indicate în contractul de finanţare/cererea de rambursare, deschise în sistemul Trezoreriei Statului sau la instituţii de credit, în funcţie de opţiunea acestora.</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Conturile de venituri bugetare care se deschid la unităţile Trezoreriei Statului pe numele beneficiarului/liderului de parteneriat, în calitate de instituţii publice, în funcţie de bugetul prin care se finanţează proiectul, inclusiv pe numele ordonatorilor principali de credite prevăzuţi la art. 6 alin. (2)-(4) din Ordonanța de urgență a Guvernului nr.40/2015 privind gestionare  financiară a fondurilor europene pentru perioada de programare 2014-2020 sunt cele menționate la art. 39 din ﻿Hotărârea nr. 93/2016 din 18 februarie 2016 pentru aprobarea Normelor metodologice de aplicare a prevederilor Ordonanţei de urgenţă a Guvernului nr. 40/2015 privind gestionarea financiară a fondurilor europene pentru perioada de programare 2014 – 2020.</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Transferul fondurilor se va efectua în lei în următoarele conturi:</w:t>
      </w:r>
    </w:p>
    <w:p w:rsidR="00B24816" w:rsidRPr="00B24816" w:rsidRDefault="00B24816" w:rsidP="00B24816">
      <w:pPr>
        <w:widowControl w:val="0"/>
        <w:autoSpaceDE w:val="0"/>
        <w:autoSpaceDN w:val="0"/>
        <w:adjustRightInd w:val="0"/>
        <w:spacing w:after="0" w:line="240" w:lineRule="auto"/>
        <w:ind w:left="567" w:firstLine="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Cont pentru cerere de plată</w:t>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cod IBAN:</w:t>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Titular cont: </w:t>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Denumire/adresa Trezoreriei: </w:t>
      </w:r>
    </w:p>
    <w:p w:rsidR="00B24816" w:rsidRPr="00B24816" w:rsidRDefault="00B24816" w:rsidP="00B24816">
      <w:pPr>
        <w:widowControl w:val="0"/>
        <w:autoSpaceDE w:val="0"/>
        <w:autoSpaceDN w:val="0"/>
        <w:adjustRightInd w:val="0"/>
        <w:spacing w:after="0" w:line="240" w:lineRule="auto"/>
        <w:ind w:left="567" w:firstLine="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Cont pentru cerere de rambursare</w:t>
      </w:r>
    </w:p>
    <w:p w:rsidR="00B24816" w:rsidRPr="00B24816" w:rsidRDefault="00B24816" w:rsidP="00B24816">
      <w:pPr>
        <w:widowControl w:val="0"/>
        <w:autoSpaceDE w:val="0"/>
        <w:autoSpaceDN w:val="0"/>
        <w:adjustRightInd w:val="0"/>
        <w:spacing w:after="0" w:line="240" w:lineRule="auto"/>
        <w:ind w:left="360"/>
        <w:contextualSpacing/>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cod IBAN:</w:t>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p>
    <w:p w:rsidR="00B24816" w:rsidRPr="00B24816" w:rsidRDefault="00B24816" w:rsidP="00B24816">
      <w:pPr>
        <w:widowControl w:val="0"/>
        <w:autoSpaceDE w:val="0"/>
        <w:autoSpaceDN w:val="0"/>
        <w:adjustRightInd w:val="0"/>
        <w:spacing w:after="0" w:line="240" w:lineRule="auto"/>
        <w:ind w:left="360"/>
        <w:contextualSpacing/>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Titular cont: </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Denumire/adresa Trezoreriei: </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lastRenderedPageBreak/>
        <w:t>Pentru proiecte implementate în parteneriat, transferul fondurilor se va face în următoarele conturi deschise pe numele Beneficiarului/Partenerului:</w:t>
      </w:r>
    </w:p>
    <w:p w:rsidR="00B24816" w:rsidRPr="00B24816" w:rsidRDefault="00B24816" w:rsidP="00B24816">
      <w:pPr>
        <w:widowControl w:val="0"/>
        <w:autoSpaceDE w:val="0"/>
        <w:autoSpaceDN w:val="0"/>
        <w:adjustRightInd w:val="0"/>
        <w:spacing w:after="0" w:line="240" w:lineRule="auto"/>
        <w:ind w:left="567" w:firstLine="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Cont pentru cerere de plată(Beneficiar)</w:t>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cod IBAN:</w:t>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shd w:val="clear" w:color="auto" w:fill="FFFFFF"/>
          <w:lang w:eastAsia="ro-RO"/>
        </w:rPr>
        <w:t xml:space="preserve"> ……………………</w:t>
      </w:r>
      <w:r w:rsidRPr="00B24816">
        <w:rPr>
          <w:rFonts w:ascii="Times New Roman" w:eastAsia="Arial Unicode MS" w:hAnsi="Times New Roman" w:cs="Times New Roman"/>
          <w:shd w:val="clear" w:color="auto" w:fill="FFFFFF"/>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Titular cont: </w:t>
      </w:r>
      <w:r w:rsidRPr="00B24816">
        <w:rPr>
          <w:rFonts w:ascii="Times New Roman" w:eastAsia="Arial Unicode MS" w:hAnsi="Times New Roman" w:cs="Times New Roman"/>
          <w:shd w:val="clear" w:color="auto" w:fill="FFFFFF"/>
          <w:lang w:eastAsia="ro-RO"/>
        </w:rPr>
        <w:t>………………………….</w:t>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Denumire/adresa Trezoreriei</w:t>
      </w:r>
      <w:r w:rsidRPr="00B24816">
        <w:rPr>
          <w:rFonts w:ascii="Times New Roman" w:eastAsia="Arial Unicode MS" w:hAnsi="Times New Roman" w:cs="Times New Roman"/>
          <w:shd w:val="clear" w:color="auto" w:fill="FFFFFF"/>
          <w:lang w:eastAsia="ro-RO"/>
        </w:rPr>
        <w:t>: ……………………………</w:t>
      </w:r>
    </w:p>
    <w:p w:rsidR="00B24816" w:rsidRPr="00B24816" w:rsidRDefault="00B24816" w:rsidP="00B24816">
      <w:pPr>
        <w:widowControl w:val="0"/>
        <w:autoSpaceDE w:val="0"/>
        <w:autoSpaceDN w:val="0"/>
        <w:adjustRightInd w:val="0"/>
        <w:spacing w:after="0" w:line="240" w:lineRule="auto"/>
        <w:ind w:left="720" w:firstLine="273"/>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Cont pentru cerere de rambursare(Beneficiar) </w:t>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cod IBAN:</w:t>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Titular cont: </w:t>
      </w:r>
    </w:p>
    <w:p w:rsidR="00B24816" w:rsidRPr="00B24816" w:rsidRDefault="00B24816" w:rsidP="00B24816">
      <w:pPr>
        <w:widowControl w:val="0"/>
        <w:spacing w:after="0" w:line="240" w:lineRule="auto"/>
        <w:ind w:left="578"/>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Denumire/adresa Trezoreriei/Băncii Comerciale: adresa: </w:t>
      </w:r>
    </w:p>
    <w:p w:rsidR="00B24816" w:rsidRPr="00B24816" w:rsidRDefault="00B24816" w:rsidP="00B24816">
      <w:pPr>
        <w:widowControl w:val="0"/>
        <w:autoSpaceDE w:val="0"/>
        <w:autoSpaceDN w:val="0"/>
        <w:adjustRightInd w:val="0"/>
        <w:spacing w:after="0" w:line="240" w:lineRule="auto"/>
        <w:ind w:left="720" w:firstLine="273"/>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Cont pentru cerere de plată(Partener)</w:t>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cod IBAN:</w:t>
      </w:r>
      <w:r w:rsidRPr="00B24816">
        <w:rPr>
          <w:rFonts w:ascii="Times New Roman" w:eastAsia="Arial Unicode MS" w:hAnsi="Times New Roman" w:cs="Times New Roman"/>
          <w:lang w:eastAsia="ro-RO"/>
        </w:rPr>
        <w:tab/>
        <w:t xml:space="preserve"> ……………………</w:t>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Titular cont: ………………………….</w:t>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Denumire/adresa Trezoreriei: ……………………………</w:t>
      </w:r>
    </w:p>
    <w:p w:rsidR="00B24816" w:rsidRPr="00B24816" w:rsidRDefault="00B24816" w:rsidP="00B24816">
      <w:pPr>
        <w:widowControl w:val="0"/>
        <w:autoSpaceDE w:val="0"/>
        <w:autoSpaceDN w:val="0"/>
        <w:adjustRightInd w:val="0"/>
        <w:spacing w:after="0" w:line="240" w:lineRule="auto"/>
        <w:ind w:left="567" w:firstLine="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Cont pentru cerere de rambursare (Partener)</w:t>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cod IBAN:</w:t>
      </w:r>
      <w:r w:rsidRPr="00B24816">
        <w:rPr>
          <w:rFonts w:ascii="Times New Roman" w:eastAsia="Arial Unicode MS" w:hAnsi="Times New Roman" w:cs="Times New Roman"/>
          <w:lang w:eastAsia="ro-RO"/>
        </w:rPr>
        <w:tab/>
        <w:t>……………………</w:t>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Titular cont: ………………………….</w:t>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Denumire/adresa Trezoreriei/Băncii Comerciale: ……………………………</w:t>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Daca Beneficiarul efectueaz</w:t>
      </w:r>
      <w:r w:rsidR="00C03ED8">
        <w:rPr>
          <w:rFonts w:ascii="Times New Roman" w:eastAsia="Arial Unicode MS" w:hAnsi="Times New Roman" w:cs="Times New Roman"/>
          <w:lang w:eastAsia="ro-RO"/>
        </w:rPr>
        <w:t>ă</w:t>
      </w:r>
      <w:r w:rsidRPr="00B24816">
        <w:rPr>
          <w:rFonts w:ascii="Times New Roman" w:eastAsia="Arial Unicode MS" w:hAnsi="Times New Roman" w:cs="Times New Roman"/>
          <w:lang w:eastAsia="ro-RO"/>
        </w:rPr>
        <w:t xml:space="preserve"> plata în valută, va solicita la rambursare contravaloarea în lei, la cursul comunicat de BNR din data întocmirii documentelor de plată în valută, conform Art.10 </w:t>
      </w:r>
      <w:proofErr w:type="spellStart"/>
      <w:r w:rsidRPr="00B24816">
        <w:rPr>
          <w:rFonts w:ascii="Times New Roman" w:eastAsia="Arial Unicode MS" w:hAnsi="Times New Roman" w:cs="Times New Roman"/>
          <w:lang w:eastAsia="ro-RO"/>
        </w:rPr>
        <w:t>lit</w:t>
      </w:r>
      <w:proofErr w:type="spellEnd"/>
      <w:r w:rsidRPr="00B24816">
        <w:rPr>
          <w:rFonts w:ascii="Times New Roman" w:eastAsia="Arial Unicode MS" w:hAnsi="Times New Roman" w:cs="Times New Roman"/>
          <w:lang w:eastAsia="ro-RO"/>
        </w:rPr>
        <w:t xml:space="preserve"> f) din Hotărârea nr. 93/2016 din 18 februarie 2016 pentru aprobarea Normelor metodologice de aplicare a prevederilor Ordonanţei de urgenţă a Guvernului nr. 40/2015 privind gestionarea financiară a fondurilor europene pentru perioada de programare 2014 – 2020.</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Înainte de solicitarea rambursării, cheltuielile respective trebuie să fie deja efectuate şi plătite de Beneficiar. Data plăţii se consideră data efectuării transferului bancar din contul Beneficiarului.</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Fiecare cerere de rambursare transmisă de Beneficiar trebuie să reflecte separat pentru fiecare an calendaristic cheltuielile efectuate.</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 Beneficiarul are obligația de a transmite rapoarte de progres, în conformitate cu Anexa nr. 4 Monitorizarea și Raportarea, chiar dacă în perioada de referință nu s-au efectuat cheltuieli.</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Beneficiarul proiectului are obligația să ţină o evidenţă contabilă distinctă pentru proiect, folosind conturi analitice dedicate. </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Beneficiarul instituţie publică finanţată integral din bugetul de stat care implementează proiectul, înregistrează în conturi în afara bilanţului rambursările de </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cheltuieli aferente fondurilor europene, pe baza notificărilor primite de la AMPOC conform alin. (2).</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 vederea efectuării reconcilierii contabile dintre conturile contabile ale AMPOC şi cele ale beneficiarului/liderului de parteneriat pentru operaţiunile gestionate în cadrul proiectului, beneficiarul are obligaţia transmiterii lunare, până la data de 20 a lunii curente, a Formularului nr. 10 - Notificare cu privire la reconcilierea contabilă, prevăzut în anexa nr. 10 la Hotărârea Guvernului nr. 93/2016 din 18 februarie 2016 pentru aprobarea Normelor metodologice de aplicare a prevederilor Ordonanţei de urgenţă a Guvernului nr. 40/2015 privind gestionarea financiară a fondurilor europene pentru perioada de programare 2014 – 2020, din care să rezulte sumele primite de la AMPOC şi cele plătite acesteia, conform prevederilor din contractul/decizia/ordinul de finanţare. </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Mecanismul decontării cererilor de plată</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 procesul de implementare a Programului Operațional </w:t>
      </w:r>
      <w:proofErr w:type="spellStart"/>
      <w:r w:rsidRPr="00B24816">
        <w:rPr>
          <w:rFonts w:ascii="Times New Roman" w:eastAsia="Arial Unicode MS" w:hAnsi="Times New Roman" w:cs="Times New Roman"/>
          <w:lang w:eastAsia="ro-RO"/>
        </w:rPr>
        <w:t>Competititivitate</w:t>
      </w:r>
      <w:proofErr w:type="spellEnd"/>
      <w:r w:rsidRPr="00B24816">
        <w:rPr>
          <w:rFonts w:ascii="Times New Roman" w:eastAsia="Arial Unicode MS" w:hAnsi="Times New Roman" w:cs="Times New Roman"/>
          <w:lang w:eastAsia="ro-RO"/>
        </w:rPr>
        <w:t xml:space="preserve">, Beneficiarul poate opta pentru utilizarea mecanismului decontării cererilor de plată; </w:t>
      </w:r>
    </w:p>
    <w:p w:rsidR="00B24816" w:rsidRPr="00B24816" w:rsidRDefault="00B24816" w:rsidP="00B24816">
      <w:pPr>
        <w:widowControl w:val="0"/>
        <w:numPr>
          <w:ilvl w:val="0"/>
          <w:numId w:val="5"/>
        </w:numPr>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Mecanismul decontării cererilor de plată se aplică inclusiv proiectelor implementate în parteneriat. În cadrul proiectului implementat în parteneriat, liderul de parteneriat, instituţie publică prevăzute </w:t>
      </w:r>
      <w:r w:rsidRPr="00B24816">
        <w:rPr>
          <w:rFonts w:ascii="Times New Roman" w:eastAsia="Arial Unicode MS" w:hAnsi="Times New Roman" w:cs="Times New Roman"/>
          <w:lang w:eastAsia="ro-RO"/>
        </w:rPr>
        <w:lastRenderedPageBreak/>
        <w:t>la art. 6 alin. (1)-(4) din Ordonanța de urgență a Guvernului nr.40/2015 privind gestionare  financiară a fondurilor europene pentru perioada de programare 2014-2020 cu modificările și completările ulterioare, depune cereri de plată, doar în numele partenerilor lui, cu condiţia ca aceşti parteneri să nu se încadreze în prevederile art. 6 alin. (1)-(4) din Ordonanța de urgență a Guvernului nr.40/2015 privind gestionare  financiară a fondurilor europene pentru perioada de programare 2014-2020.</w:t>
      </w:r>
    </w:p>
    <w:p w:rsidR="00B24816" w:rsidRPr="00B24816" w:rsidRDefault="00B24816" w:rsidP="00B24816">
      <w:pPr>
        <w:widowControl w:val="0"/>
        <w:numPr>
          <w:ilvl w:val="0"/>
          <w:numId w:val="5"/>
        </w:numPr>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Pentru a beneficia de mecanismul decontării cererilor de plată, beneficiarul/liderul de parteneriat, alţii decât cei prevăzuţi la art. 6 şi 7 din Ordonanța de urgență a Guvernului nr.40/2015 privind gestionare  financiară a fondurilor europene pentru perioada de programare 2014-2020, au obligaţia de a-şi plăti integral contribuţia proprie aferentă facturilor incluse în cererea de plată anterior depunerii acesteia. </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După primirea facturilor pentru livrarea bunurilor/prestarea serviciilor acceptate la plată, a facturilor de avans în conformitate cu clauzele prevăzute în contractele de achiziţii aferente proiectului acceptate la plată, beneficiarul depune la OIPOC cererea de plată şi documentele justificative aferente acesteia.</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Pentru proiectele implementate în parteneriat, liderul de parteneriat depune cererea de plată la OIPOC, iar AMPOC virează, după efectuarea verificărilor, valoarea cheltuielilor autorizate la plată în conturile liderului de parteneriat/parteneri. </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termen de maximum 20 de zile lucrătoare de la data depunerii de către beneficiar/liderul de parteneriat a cererii de plată cu respectarea prevederilor alin. (3) şi (4),OIPOC efectuează verificarea cererii de plată. După efectuarea verificărilor, AMPOC virează beneficiarului/liderului de parteneriat valoarea cheltuielilor rambursabile, în termen de 3 zile lucrătoare de la momentul de la care dispune de resurse în conturile sale, într-un cont distinct de disponibil, deschis pe numele beneficiarului/liderului de parteneriat la unităţile teritoriale ale Trezoreriei Statului. În ziua următoare virării, AMPOC transmite beneficiarului/liderului de parteneriat o notificare. În vederea asigurării unui management financiar riguros, în situaţia în care nu există posibilitatea recuperării sumelor provenite din debite/corecţii din cereri de rambursare, AMPOC/OIPOC diminuează valoarea cheltuielilor rambursabile din cererea de plată, în aceste situaţie beneficiarul suportând din surse proprii valoarea acestor sume.</w:t>
      </w:r>
    </w:p>
    <w:p w:rsidR="00B24816" w:rsidRPr="00B24816" w:rsidRDefault="00B24816" w:rsidP="00B24816">
      <w:pPr>
        <w:widowControl w:val="0"/>
        <w:numPr>
          <w:ilvl w:val="0"/>
          <w:numId w:val="5"/>
        </w:numPr>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Notificarea prevăzută la alin. (6) va conţine cel puţin elementele din modelul prevăzut în Formularul nr. 3 - Notificare aferentă cererii de plată, anexa nr. 3 din Hotărârea nr. 93/2016 din 18 februarie 2016 pentru aprobarea Normelor metodologice de aplicare a prevederilor Ordonanţei de urgenţă a Guvernului nr. 40/2015 privind gestionarea financiară a fondurilor europene pentru perioada de programare 2014 – 2020.</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Beneficiarul va depune o copie a notificării la unitatea teritorială a Trezoreriei Statului la care îşi are deschise conturile.</w:t>
      </w:r>
    </w:p>
    <w:p w:rsidR="00B24816" w:rsidRPr="00B24816" w:rsidRDefault="00B24816" w:rsidP="00B24816">
      <w:pPr>
        <w:widowControl w:val="0"/>
        <w:numPr>
          <w:ilvl w:val="0"/>
          <w:numId w:val="5"/>
        </w:numPr>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Beneficiarul/Liderul de parteneriat prevăzuți la art. 17 alin. (2) şi (3) din Hotărârea nr. 93/2016 din 18 februarie 2016 pentru aprobarea Normelor metodologice de aplicare a prevederilor Ordonanţei de urgenţă a Guvernului nr. 40/2015 privind gestionarea financiară a fondurilor europene pentru perioada de programare 2014 – 2020 prezintă la unităţile teritoriale ale Trezoreriei Statului, pentru fiecare factură în parte, ordine de plată întocmite distinct pe fiecare element, pentru suma totală virată de către AMPOC şi, respectiv, ordine de plată întocmite distinct pe fiecare element pentru suma achitată din contribuţia proprie, cu excepţia beneficiarilor prevăzuţi la art. 17 alin. (1) din Hotărârea nr. 93/2016 din 18 februarie 2016 pentru aprobarea Normelor metodologice de aplicare a prevederilor Ordonanţei de urgenţă a Guvernului nr. 40/2015 privind gestionarea financiară a fondurilor europene pentru perioada de programare 2014 – 2020. </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Operaţiunile prevăzute la alin. (9) se efectuează de către beneficiar/lider de parteneriat în termen de maximum 5 zile lucrătoare de la încasarea sumelor în contul prevăzut la alin. (6) şi (5).</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Sumele virate beneficiarului/liderului de parteneriat pe baza cererilor de plată nu pot fi utilizate pentru o altă destinaţie decât cea pentru care au fost acordate.</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Pentru depunerea de către beneficiar/liderul de parteneriat a unor documente adiţionale sau clarificări solicitate de către AMPOC/OIPOC, termenul de 20 de zile lucrătoare prevăzut la alin. (6) poate fi întrerupt, fără ca perioadele de întrerupere cumulate să depăşească 10 zile lucrătoare.</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 termen de maximum 10 zile lucrătoare de la data încasării sumelor virate de către AMPOC conform alin. (6), beneficiarul are obligaţia de a depune cererea de rambursare aferentă cererii de </w:t>
      </w:r>
      <w:r w:rsidRPr="00B24816">
        <w:rPr>
          <w:rFonts w:ascii="Times New Roman" w:eastAsia="Arial Unicode MS" w:hAnsi="Times New Roman" w:cs="Times New Roman"/>
          <w:lang w:eastAsia="ro-RO"/>
        </w:rPr>
        <w:lastRenderedPageBreak/>
        <w:t xml:space="preserve">plată la OIPOC,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 atât liderului, cât şi partenerului/partenerilor. </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Beneficiarul/liderul de parteneriat are obligaţia restituirii integrale sau parţiale a sumelor virate în cazul în care nu justifică prin cereri de rambursare utilizarea acestora.</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Beneficiarul/liderul de parteneriat este responsabil de utilizarea sumelor potrivit destinaţiilor, precum şi de restituirea fondurilor virate în cazul în care nu justifică utilizarea lor.</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Pentru sumele virate şi nejustificate prin cereri de rambursare, AMPOC/OIPOC notifică beneficiarului/liderului de parteneriat în termen de 5 zile lucrătoare obligaţia restituirii acestora.</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Nerespectarea prevederilor alin. (13) de către beneficiar/ lider de parteneriat constituie încălcarea contractului/ordinului/deciziei de finanţare, AMPOC/OIPOC putând decide rezilierea acestuia.</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AMPOC/OIPOC autorizează, potrivit prevederilor legale ale Uniunii Europene şi naţionale, cheltuielile pentru care s-a depus cerere de rambursare potrivit alin. (13) şi notifică beneficiarul, evidenţiind distinct sumele aferente FEDR şi sumele reprezentând cofinanţare publică asigurată din bugetul de stat. </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Din valoarea cererii de rambursare aferentă cererii de plată se deduc sumele virate pe baza cererii de plată.</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 cazul în care, în urma autorizării cererii de rambursare aferente cererii de plată, AMPOC/OIPOC constată că valoarea cheltuielilor eligibile este mai mică decât valoarea cheltuielilor autorizate prin cererea de plată, AMPOC/OIPOC transmite beneficiarului/liderului de parteneriat o notificare privind suma cheltuielilor neeligibile ce trebuie restituită. </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Termenul de restituire a sumelor prevăzute la alin. (20) şi la alin. (14) nu poate depăşi 5 zile de la data primirii notificărilor prevăzute la alin. (16) şi (18).</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Recuperarea sumelor, inclusiv a sumelor rezultate din aplicarea prevederilor alin. (20), se efectuează potrivit prevederilor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Nr.142 din 18.07.2012, cu modificările şi completările ulterioare.</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lang w:eastAsia="ro-RO"/>
        </w:rPr>
      </w:pPr>
    </w:p>
    <w:p w:rsidR="00B24816" w:rsidRPr="00B24816" w:rsidRDefault="00B24816" w:rsidP="00B24816">
      <w:pPr>
        <w:keepNext/>
        <w:spacing w:after="0" w:line="240" w:lineRule="auto"/>
        <w:jc w:val="both"/>
        <w:outlineLvl w:val="0"/>
        <w:rPr>
          <w:rFonts w:ascii="Times New Roman" w:eastAsia="Times New Roman" w:hAnsi="Times New Roman" w:cs="Times New Roman"/>
          <w:b/>
          <w:bCs/>
          <w:lang w:eastAsia="ro-RO"/>
        </w:rPr>
      </w:pPr>
      <w:r w:rsidRPr="00B24816">
        <w:rPr>
          <w:rFonts w:ascii="Times New Roman" w:eastAsia="Times New Roman" w:hAnsi="Times New Roman" w:cs="Times New Roman"/>
          <w:b/>
          <w:bCs/>
          <w:lang w:eastAsia="ro-RO"/>
        </w:rPr>
        <w:t>(d) Condiții specifice  Programului Operațional Competitivitate</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Eligibilitatea cheltuielilor</w:t>
      </w:r>
    </w:p>
    <w:p w:rsidR="00B24816" w:rsidRPr="00B24816" w:rsidRDefault="00B24816" w:rsidP="00B24816">
      <w:pPr>
        <w:widowControl w:val="0"/>
        <w:numPr>
          <w:ilvl w:val="0"/>
          <w:numId w:val="1"/>
        </w:numPr>
        <w:autoSpaceDE w:val="0"/>
        <w:autoSpaceDN w:val="0"/>
        <w:adjustRightInd w:val="0"/>
        <w:spacing w:after="0" w:line="240" w:lineRule="auto"/>
        <w:ind w:left="567" w:hanging="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Aprobarea proiectului și semnarea Contractului de Finanțare de către AMPOC nu reprezintă implicit o confirmare a eligibilității cheltuielilor, aceasta urmând a fi stabilită în urma procesului de verificare a modului de utilizare a fondurilor de către Beneficiar. </w:t>
      </w:r>
    </w:p>
    <w:p w:rsidR="00B24816" w:rsidRPr="00B24816" w:rsidRDefault="00B24816" w:rsidP="00B24816">
      <w:pPr>
        <w:widowControl w:val="0"/>
        <w:numPr>
          <w:ilvl w:val="0"/>
          <w:numId w:val="1"/>
        </w:numPr>
        <w:autoSpaceDE w:val="0"/>
        <w:autoSpaceDN w:val="0"/>
        <w:adjustRightInd w:val="0"/>
        <w:spacing w:after="0" w:line="240" w:lineRule="auto"/>
        <w:ind w:left="567" w:hanging="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Orice cheltuială efectuată după expirarea perioadei de implementare a Proiectului prevăzută la art. 2 alin (2) din Condiții generale, va fi suportată  de către Beneficiar.</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Rambursarea / plata cheltuielilor</w:t>
      </w:r>
    </w:p>
    <w:p w:rsidR="00B24816" w:rsidRPr="00B24816" w:rsidRDefault="00B24816" w:rsidP="00B24816">
      <w:pPr>
        <w:widowControl w:val="0"/>
        <w:numPr>
          <w:ilvl w:val="0"/>
          <w:numId w:val="1"/>
        </w:numPr>
        <w:autoSpaceDE w:val="0"/>
        <w:autoSpaceDN w:val="0"/>
        <w:adjustRightInd w:val="0"/>
        <w:spacing w:after="0" w:line="240" w:lineRule="auto"/>
        <w:ind w:left="567" w:hanging="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 cazul proiectelor cu o perioadă de implementare (art.2 alin.(2) din Condiții generale) mai mare de 2 ani, beneficiarul va respecta următoarele ținte privind procentul de cheltuieli eligibile solicitate raportat la valoarea eligibilă a proiectului conform Contractului de Finanțare/ultimului act adițional: </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2"/>
        <w:gridCol w:w="3294"/>
        <w:gridCol w:w="4795"/>
      </w:tblGrid>
      <w:tr w:rsidR="00B24816" w:rsidRPr="00B24816" w:rsidTr="00DE32F8">
        <w:tc>
          <w:tcPr>
            <w:tcW w:w="972" w:type="dxa"/>
            <w:shd w:val="clear" w:color="auto" w:fill="BFBFBF"/>
          </w:tcPr>
          <w:p w:rsidR="00B24816" w:rsidRPr="00B24816" w:rsidRDefault="00B24816" w:rsidP="00B24816">
            <w:pPr>
              <w:widowControl w:val="0"/>
              <w:spacing w:after="0" w:line="240" w:lineRule="auto"/>
              <w:jc w:val="both"/>
              <w:rPr>
                <w:rFonts w:ascii="Times New Roman" w:eastAsia="Arial Unicode MS" w:hAnsi="Times New Roman" w:cs="Times New Roman"/>
                <w:b/>
                <w:sz w:val="24"/>
                <w:szCs w:val="24"/>
                <w:lang w:eastAsia="ro-RO"/>
              </w:rPr>
            </w:pPr>
            <w:r w:rsidRPr="00B24816">
              <w:rPr>
                <w:rFonts w:ascii="Times New Roman" w:eastAsia="Arial Unicode MS" w:hAnsi="Times New Roman" w:cs="Times New Roman"/>
                <w:b/>
                <w:lang w:eastAsia="ro-RO"/>
              </w:rPr>
              <w:t>Țintă</w:t>
            </w:r>
          </w:p>
        </w:tc>
        <w:tc>
          <w:tcPr>
            <w:tcW w:w="3294" w:type="dxa"/>
            <w:shd w:val="clear" w:color="auto" w:fill="BFBFBF"/>
          </w:tcPr>
          <w:p w:rsidR="00B24816" w:rsidRPr="00B24816" w:rsidRDefault="00B24816" w:rsidP="00B24816">
            <w:pPr>
              <w:widowControl w:val="0"/>
              <w:spacing w:after="0" w:line="240" w:lineRule="auto"/>
              <w:jc w:val="both"/>
              <w:rPr>
                <w:rFonts w:ascii="Times New Roman" w:eastAsia="Arial Unicode MS" w:hAnsi="Times New Roman" w:cs="Times New Roman"/>
                <w:b/>
                <w:sz w:val="24"/>
                <w:szCs w:val="24"/>
                <w:lang w:eastAsia="ro-RO"/>
              </w:rPr>
            </w:pPr>
            <w:r w:rsidRPr="00B24816">
              <w:rPr>
                <w:rFonts w:ascii="Times New Roman" w:eastAsia="Arial Unicode MS" w:hAnsi="Times New Roman" w:cs="Times New Roman"/>
                <w:b/>
                <w:lang w:eastAsia="ro-RO"/>
              </w:rPr>
              <w:t>Dată limită (se stabilește la 1,5 ani)</w:t>
            </w:r>
          </w:p>
        </w:tc>
        <w:tc>
          <w:tcPr>
            <w:tcW w:w="4795" w:type="dxa"/>
            <w:shd w:val="clear" w:color="auto" w:fill="BFBFBF"/>
          </w:tcPr>
          <w:p w:rsidR="00B24816" w:rsidRPr="00B24816" w:rsidRDefault="00B24816" w:rsidP="00B24816">
            <w:pPr>
              <w:widowControl w:val="0"/>
              <w:spacing w:after="0" w:line="240" w:lineRule="auto"/>
              <w:jc w:val="both"/>
              <w:rPr>
                <w:rFonts w:ascii="Times New Roman" w:eastAsia="Arial Unicode MS" w:hAnsi="Times New Roman" w:cs="Times New Roman"/>
                <w:b/>
                <w:sz w:val="24"/>
                <w:szCs w:val="24"/>
                <w:lang w:eastAsia="ro-RO"/>
              </w:rPr>
            </w:pPr>
            <w:r w:rsidRPr="00B24816">
              <w:rPr>
                <w:rFonts w:ascii="Times New Roman" w:eastAsia="Arial Unicode MS" w:hAnsi="Times New Roman" w:cs="Times New Roman"/>
                <w:b/>
                <w:lang w:eastAsia="ro-RO"/>
              </w:rPr>
              <w:t>Procentul cheltuielilor eligibile solicitate în cererile de rambursare, raportate la valoarea eligibilă a proiectului</w:t>
            </w:r>
          </w:p>
        </w:tc>
      </w:tr>
      <w:tr w:rsidR="00B24816" w:rsidRPr="00B24816" w:rsidTr="00DE32F8">
        <w:tc>
          <w:tcPr>
            <w:tcW w:w="972" w:type="dxa"/>
          </w:tcPr>
          <w:p w:rsidR="00B24816" w:rsidRPr="00B24816" w:rsidRDefault="00B24816" w:rsidP="00B24816">
            <w:pPr>
              <w:widowControl w:val="0"/>
              <w:spacing w:after="0" w:line="240" w:lineRule="auto"/>
              <w:ind w:left="142"/>
              <w:jc w:val="both"/>
              <w:rPr>
                <w:rFonts w:ascii="Times New Roman" w:eastAsia="Arial Unicode MS" w:hAnsi="Times New Roman" w:cs="Times New Roman"/>
                <w:sz w:val="24"/>
                <w:szCs w:val="24"/>
                <w:lang w:eastAsia="ro-RO"/>
              </w:rPr>
            </w:pPr>
            <w:r w:rsidRPr="00B24816">
              <w:rPr>
                <w:rFonts w:ascii="Times New Roman" w:eastAsia="Arial Unicode MS" w:hAnsi="Times New Roman" w:cs="Times New Roman"/>
                <w:lang w:eastAsia="ro-RO"/>
              </w:rPr>
              <w:t>1</w:t>
            </w:r>
          </w:p>
        </w:tc>
        <w:tc>
          <w:tcPr>
            <w:tcW w:w="3294" w:type="dxa"/>
          </w:tcPr>
          <w:p w:rsidR="00B24816" w:rsidRPr="00B24816" w:rsidRDefault="00B24816" w:rsidP="00B24816">
            <w:pPr>
              <w:widowControl w:val="0"/>
              <w:spacing w:after="0" w:line="240" w:lineRule="auto"/>
              <w:ind w:left="11"/>
              <w:jc w:val="both"/>
              <w:rPr>
                <w:rFonts w:ascii="Times New Roman" w:eastAsia="Arial Unicode MS" w:hAnsi="Times New Roman" w:cs="Times New Roman"/>
                <w:sz w:val="24"/>
                <w:szCs w:val="24"/>
                <w:lang w:eastAsia="ro-RO"/>
              </w:rPr>
            </w:pPr>
            <w:r w:rsidRPr="00B24816">
              <w:rPr>
                <w:rFonts w:ascii="Times New Roman" w:eastAsia="Arial Unicode MS" w:hAnsi="Times New Roman" w:cs="Times New Roman"/>
                <w:lang w:eastAsia="ro-RO"/>
              </w:rPr>
              <w:t>(1,5 ani de la data începerii proiectului)</w:t>
            </w:r>
          </w:p>
        </w:tc>
        <w:tc>
          <w:tcPr>
            <w:tcW w:w="4795" w:type="dxa"/>
            <w:shd w:val="clear" w:color="auto" w:fill="FFFFFF"/>
            <w:vAlign w:val="center"/>
          </w:tcPr>
          <w:p w:rsidR="00B24816" w:rsidRPr="00B24816" w:rsidRDefault="00B24816" w:rsidP="00B24816">
            <w:pPr>
              <w:widowControl w:val="0"/>
              <w:spacing w:after="0" w:line="240" w:lineRule="auto"/>
              <w:ind w:left="11"/>
              <w:jc w:val="both"/>
              <w:rPr>
                <w:rFonts w:ascii="Times New Roman" w:eastAsia="Arial Unicode MS" w:hAnsi="Times New Roman" w:cs="Times New Roman"/>
                <w:sz w:val="24"/>
                <w:szCs w:val="24"/>
                <w:lang w:eastAsia="ro-RO"/>
              </w:rPr>
            </w:pPr>
          </w:p>
        </w:tc>
      </w:tr>
      <w:tr w:rsidR="00B24816" w:rsidRPr="00B24816" w:rsidTr="00DE32F8">
        <w:tc>
          <w:tcPr>
            <w:tcW w:w="972" w:type="dxa"/>
          </w:tcPr>
          <w:p w:rsidR="00B24816" w:rsidRPr="00B24816" w:rsidRDefault="00B24816" w:rsidP="00B24816">
            <w:pPr>
              <w:widowControl w:val="0"/>
              <w:spacing w:after="0" w:line="240" w:lineRule="auto"/>
              <w:ind w:left="142"/>
              <w:jc w:val="both"/>
              <w:rPr>
                <w:rFonts w:ascii="Times New Roman" w:eastAsia="Arial Unicode MS" w:hAnsi="Times New Roman" w:cs="Times New Roman"/>
                <w:sz w:val="24"/>
                <w:szCs w:val="24"/>
                <w:lang w:eastAsia="ro-RO"/>
              </w:rPr>
            </w:pPr>
            <w:r w:rsidRPr="00B24816">
              <w:rPr>
                <w:rFonts w:ascii="Times New Roman" w:eastAsia="Arial Unicode MS" w:hAnsi="Times New Roman" w:cs="Times New Roman"/>
                <w:lang w:eastAsia="ro-RO"/>
              </w:rPr>
              <w:t>2</w:t>
            </w:r>
          </w:p>
        </w:tc>
        <w:tc>
          <w:tcPr>
            <w:tcW w:w="3294" w:type="dxa"/>
          </w:tcPr>
          <w:p w:rsidR="00B24816" w:rsidRPr="00B24816" w:rsidRDefault="00B24816" w:rsidP="00B24816">
            <w:pPr>
              <w:widowControl w:val="0"/>
              <w:spacing w:after="0" w:line="240" w:lineRule="auto"/>
              <w:ind w:left="11"/>
              <w:jc w:val="both"/>
              <w:rPr>
                <w:rFonts w:ascii="Times New Roman" w:eastAsia="Arial Unicode MS" w:hAnsi="Times New Roman" w:cs="Times New Roman"/>
                <w:sz w:val="24"/>
                <w:szCs w:val="24"/>
                <w:lang w:eastAsia="ro-RO"/>
              </w:rPr>
            </w:pPr>
            <w:r w:rsidRPr="00B24816">
              <w:rPr>
                <w:rFonts w:ascii="Times New Roman" w:eastAsia="Arial Unicode MS" w:hAnsi="Times New Roman" w:cs="Times New Roman"/>
                <w:lang w:eastAsia="ro-RO"/>
              </w:rPr>
              <w:t>(3 ani de la data începerii proiectului)</w:t>
            </w:r>
          </w:p>
        </w:tc>
        <w:tc>
          <w:tcPr>
            <w:tcW w:w="4795" w:type="dxa"/>
            <w:shd w:val="clear" w:color="auto" w:fill="FFFFFF"/>
            <w:vAlign w:val="center"/>
          </w:tcPr>
          <w:p w:rsidR="00B24816" w:rsidRPr="00B24816" w:rsidRDefault="00B24816" w:rsidP="00B24816">
            <w:pPr>
              <w:widowControl w:val="0"/>
              <w:spacing w:after="0" w:line="240" w:lineRule="auto"/>
              <w:ind w:left="11"/>
              <w:jc w:val="both"/>
              <w:rPr>
                <w:rFonts w:ascii="Times New Roman" w:eastAsia="Arial Unicode MS" w:hAnsi="Times New Roman" w:cs="Times New Roman"/>
                <w:sz w:val="24"/>
                <w:szCs w:val="24"/>
                <w:lang w:eastAsia="ro-RO"/>
              </w:rPr>
            </w:pPr>
          </w:p>
        </w:tc>
      </w:tr>
      <w:tr w:rsidR="00B24816" w:rsidRPr="00B24816" w:rsidTr="00DE32F8">
        <w:tc>
          <w:tcPr>
            <w:tcW w:w="972" w:type="dxa"/>
          </w:tcPr>
          <w:p w:rsidR="00B24816" w:rsidRPr="00B24816" w:rsidRDefault="00B24816" w:rsidP="00B24816">
            <w:pPr>
              <w:widowControl w:val="0"/>
              <w:spacing w:after="0" w:line="240" w:lineRule="auto"/>
              <w:ind w:left="142"/>
              <w:jc w:val="both"/>
              <w:rPr>
                <w:rFonts w:ascii="Times New Roman" w:eastAsia="Arial Unicode MS" w:hAnsi="Times New Roman" w:cs="Times New Roman"/>
                <w:sz w:val="24"/>
                <w:szCs w:val="24"/>
                <w:lang w:eastAsia="ro-RO"/>
              </w:rPr>
            </w:pPr>
            <w:r w:rsidRPr="00B24816">
              <w:rPr>
                <w:rFonts w:ascii="Times New Roman" w:eastAsia="Arial Unicode MS" w:hAnsi="Times New Roman" w:cs="Times New Roman"/>
                <w:lang w:eastAsia="ro-RO"/>
              </w:rPr>
              <w:t>3</w:t>
            </w:r>
          </w:p>
        </w:tc>
        <w:tc>
          <w:tcPr>
            <w:tcW w:w="3294" w:type="dxa"/>
          </w:tcPr>
          <w:p w:rsidR="00B24816" w:rsidRPr="00B24816" w:rsidRDefault="00B24816" w:rsidP="00B24816">
            <w:pPr>
              <w:widowControl w:val="0"/>
              <w:spacing w:after="0" w:line="240" w:lineRule="auto"/>
              <w:jc w:val="both"/>
              <w:rPr>
                <w:rFonts w:ascii="Times New Roman" w:eastAsia="Arial Unicode MS" w:hAnsi="Times New Roman" w:cs="Times New Roman"/>
                <w:sz w:val="24"/>
                <w:szCs w:val="24"/>
                <w:lang w:eastAsia="ro-RO"/>
              </w:rPr>
            </w:pPr>
            <w:r w:rsidRPr="00B24816">
              <w:rPr>
                <w:rFonts w:ascii="Times New Roman" w:eastAsia="Arial Unicode MS" w:hAnsi="Times New Roman" w:cs="Times New Roman"/>
                <w:lang w:eastAsia="ro-RO"/>
              </w:rPr>
              <w:t>(4,5 ani de la data începerii proiectului)</w:t>
            </w:r>
          </w:p>
        </w:tc>
        <w:tc>
          <w:tcPr>
            <w:tcW w:w="4795" w:type="dxa"/>
          </w:tcPr>
          <w:p w:rsidR="00B24816" w:rsidRPr="00B24816" w:rsidRDefault="00B24816" w:rsidP="00B24816">
            <w:pPr>
              <w:widowControl w:val="0"/>
              <w:spacing w:after="0" w:line="240" w:lineRule="auto"/>
              <w:ind w:left="11"/>
              <w:jc w:val="both"/>
              <w:rPr>
                <w:rFonts w:ascii="Times New Roman" w:eastAsia="Arial Unicode MS" w:hAnsi="Times New Roman" w:cs="Times New Roman"/>
                <w:sz w:val="24"/>
                <w:szCs w:val="24"/>
                <w:lang w:eastAsia="ro-RO"/>
              </w:rPr>
            </w:pPr>
          </w:p>
        </w:tc>
      </w:tr>
    </w:tbl>
    <w:p w:rsidR="00B24816" w:rsidRPr="00B24816" w:rsidRDefault="00B24816" w:rsidP="00B24816">
      <w:pPr>
        <w:autoSpaceDE w:val="0"/>
        <w:autoSpaceDN w:val="0"/>
        <w:adjustRightInd w:val="0"/>
        <w:spacing w:after="0"/>
        <w:jc w:val="both"/>
        <w:rPr>
          <w:rFonts w:ascii="Times New Roman" w:eastAsia="Arial Unicode MS" w:hAnsi="Times New Roman" w:cs="Times New Roman"/>
          <w:lang w:eastAsia="ro-RO"/>
        </w:rPr>
      </w:pPr>
    </w:p>
    <w:p w:rsidR="00B24816" w:rsidRPr="00B24816" w:rsidRDefault="00B24816" w:rsidP="00B24816">
      <w:pPr>
        <w:widowControl w:val="0"/>
        <w:numPr>
          <w:ilvl w:val="0"/>
          <w:numId w:val="1"/>
        </w:numPr>
        <w:autoSpaceDE w:val="0"/>
        <w:autoSpaceDN w:val="0"/>
        <w:adjustRightInd w:val="0"/>
        <w:spacing w:after="0" w:line="240" w:lineRule="auto"/>
        <w:ind w:left="567" w:hanging="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lastRenderedPageBreak/>
        <w:t>În cazul în care prevederile alin.(3) nu sunt respectate, valoarea eligibilă a proiectului poate  fi diminuată cu valoarea procedurilor de atribuire a contractelor de achiziție publică nelansate la data limită a realizării țintei. În acest scop, beneficiarul va transmite situația procedurilor de atribuire prevăzute în proiect în termen de 5 (cinci) zile de la data limită a realizării țintei conform tabelului de mai sus și OIPOC va iniția actul adițional în termen de 5 (cinci) zile lucrătoare de la primirea situației.</w:t>
      </w:r>
    </w:p>
    <w:p w:rsidR="00B24816" w:rsidRPr="00B24816" w:rsidRDefault="00B24816" w:rsidP="00B24816">
      <w:pPr>
        <w:widowControl w:val="0"/>
        <w:numPr>
          <w:ilvl w:val="0"/>
          <w:numId w:val="1"/>
        </w:numPr>
        <w:autoSpaceDE w:val="0"/>
        <w:autoSpaceDN w:val="0"/>
        <w:adjustRightInd w:val="0"/>
        <w:spacing w:after="0" w:line="240" w:lineRule="auto"/>
        <w:ind w:left="567" w:hanging="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Formularul Cererii de Rambursare/Cererii de Plată/Cererii de rambursare aferentă cererii de plată se depune în 4 (patru ) exemplare originale, semnate de reprezentantul legal/împuternicit .</w:t>
      </w:r>
    </w:p>
    <w:p w:rsidR="00B24816" w:rsidRPr="00B24816" w:rsidRDefault="00B24816" w:rsidP="00B24816">
      <w:pPr>
        <w:widowControl w:val="0"/>
        <w:numPr>
          <w:ilvl w:val="0"/>
          <w:numId w:val="1"/>
        </w:numPr>
        <w:autoSpaceDE w:val="0"/>
        <w:autoSpaceDN w:val="0"/>
        <w:adjustRightInd w:val="0"/>
        <w:spacing w:after="0" w:line="240" w:lineRule="auto"/>
        <w:ind w:left="567" w:hanging="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Documentele justificative care însoţesc Cererea de Rambursare/Cererea de Plată/Cererea de rambursare aferentă cererii de plată vor fi depuse la OIPOC, în funcție de situație, astfel:</w:t>
      </w:r>
    </w:p>
    <w:p w:rsidR="00B24816" w:rsidRPr="00B24816" w:rsidRDefault="00B24816" w:rsidP="00B24816">
      <w:pPr>
        <w:widowControl w:val="0"/>
        <w:numPr>
          <w:ilvl w:val="0"/>
          <w:numId w:val="8"/>
        </w:numPr>
        <w:autoSpaceDE w:val="0"/>
        <w:autoSpaceDN w:val="0"/>
        <w:adjustRightInd w:val="0"/>
        <w:spacing w:after="0" w:line="240" w:lineRule="auto"/>
        <w:ind w:left="567" w:hanging="283"/>
        <w:contextualSpacing/>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încărcate de beneficiar în aplicația </w:t>
      </w:r>
      <w:proofErr w:type="spellStart"/>
      <w:r w:rsidRPr="00B24816">
        <w:rPr>
          <w:rFonts w:ascii="Times New Roman" w:eastAsia="Arial Unicode MS" w:hAnsi="Times New Roman" w:cs="Times New Roman"/>
          <w:lang w:eastAsia="ro-RO"/>
        </w:rPr>
        <w:t>MySMIS</w:t>
      </w:r>
      <w:proofErr w:type="spellEnd"/>
      <w:r w:rsidRPr="00B24816">
        <w:rPr>
          <w:rFonts w:ascii="Times New Roman" w:eastAsia="Arial Unicode MS" w:hAnsi="Times New Roman" w:cs="Times New Roman"/>
          <w:lang w:eastAsia="ro-RO"/>
        </w:rPr>
        <w:t xml:space="preserve"> și semnate electronic (inclusiv formularele cererii), </w:t>
      </w:r>
    </w:p>
    <w:p w:rsidR="00B24816" w:rsidRPr="00B24816" w:rsidRDefault="00B24816" w:rsidP="00B24816">
      <w:pPr>
        <w:widowControl w:val="0"/>
        <w:numPr>
          <w:ilvl w:val="0"/>
          <w:numId w:val="8"/>
        </w:numPr>
        <w:autoSpaceDE w:val="0"/>
        <w:autoSpaceDN w:val="0"/>
        <w:adjustRightInd w:val="0"/>
        <w:spacing w:after="0" w:line="240" w:lineRule="auto"/>
        <w:ind w:left="567" w:hanging="283"/>
        <w:contextualSpacing/>
        <w:jc w:val="both"/>
        <w:rPr>
          <w:rFonts w:ascii="Times New Roman" w:eastAsia="Arial Unicode MS" w:hAnsi="Times New Roman" w:cs="Times New Roman"/>
          <w:b/>
          <w:lang w:eastAsia="ro-RO"/>
        </w:rPr>
      </w:pPr>
      <w:r w:rsidRPr="00B24816">
        <w:rPr>
          <w:rFonts w:ascii="Times New Roman" w:eastAsia="Arial Unicode MS" w:hAnsi="Times New Roman" w:cs="Times New Roman"/>
          <w:lang w:eastAsia="ro-RO"/>
        </w:rPr>
        <w:t>prezentate scanat, pe CD/DVD (în 2 exemplare), semnate electronic sau în copii certificate „conform cu originalul” semnate de reprezentantul legal.</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Documentele justificative scanate se vor prezenta pe </w:t>
      </w:r>
      <w:proofErr w:type="spellStart"/>
      <w:r w:rsidRPr="00B24816">
        <w:rPr>
          <w:rFonts w:ascii="Times New Roman" w:eastAsia="Arial Unicode MS" w:hAnsi="Times New Roman" w:cs="Times New Roman"/>
          <w:lang w:eastAsia="ro-RO"/>
        </w:rPr>
        <w:t>foldere</w:t>
      </w:r>
      <w:proofErr w:type="spellEnd"/>
      <w:r w:rsidRPr="00B24816">
        <w:rPr>
          <w:rFonts w:ascii="Times New Roman" w:eastAsia="Arial Unicode MS" w:hAnsi="Times New Roman" w:cs="Times New Roman"/>
          <w:lang w:eastAsia="ro-RO"/>
        </w:rPr>
        <w:t xml:space="preserve"> distincte, ordonate pe categoria respectivă de cheltuieli, cu denumirea corespunzătoare a categoriei de cheltuieli. </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De asemenea, beneficiarul va depune o declarație pe proprie răspundere din care să rezulte că documentele încărcate pe </w:t>
      </w:r>
      <w:proofErr w:type="spellStart"/>
      <w:r w:rsidRPr="00B24816">
        <w:rPr>
          <w:rFonts w:ascii="Times New Roman" w:eastAsia="Arial Unicode MS" w:hAnsi="Times New Roman" w:cs="Times New Roman"/>
          <w:lang w:eastAsia="ro-RO"/>
        </w:rPr>
        <w:t>MySMIS</w:t>
      </w:r>
      <w:proofErr w:type="spellEnd"/>
      <w:r w:rsidRPr="00B24816">
        <w:rPr>
          <w:rFonts w:ascii="Times New Roman" w:eastAsia="Arial Unicode MS" w:hAnsi="Times New Roman" w:cs="Times New Roman"/>
          <w:lang w:eastAsia="ro-RO"/>
        </w:rPr>
        <w:t xml:space="preserve"> coincid cu cele depuse scanat, semnate electronic sau în copii certificate “conform cu originalul”.</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lang w:eastAsia="ro-RO"/>
        </w:rPr>
      </w:pPr>
    </w:p>
    <w:p w:rsidR="00B24816" w:rsidRPr="00B24816" w:rsidRDefault="00B24816" w:rsidP="00B24816">
      <w:pPr>
        <w:widowControl w:val="0"/>
        <w:autoSpaceDE w:val="0"/>
        <w:autoSpaceDN w:val="0"/>
        <w:adjustRightInd w:val="0"/>
        <w:spacing w:after="0" w:line="240" w:lineRule="auto"/>
        <w:ind w:left="360"/>
        <w:jc w:val="both"/>
        <w:rPr>
          <w:rFonts w:ascii="Times New Roman" w:eastAsia="Arial Unicode MS" w:hAnsi="Times New Roman" w:cs="Times New Roman"/>
          <w:lang w:eastAsia="ro-RO"/>
        </w:rPr>
      </w:pPr>
      <w:r w:rsidRPr="00B24816">
        <w:rPr>
          <w:rFonts w:ascii="Times New Roman" w:eastAsia="Arial Unicode MS" w:hAnsi="Times New Roman" w:cs="Times New Roman"/>
          <w:u w:val="single"/>
          <w:lang w:eastAsia="ro-RO"/>
        </w:rPr>
        <w:t>În funcţie de tipul cererii,</w:t>
      </w:r>
      <w:r w:rsidRPr="00B24816">
        <w:rPr>
          <w:rFonts w:ascii="Times New Roman" w:eastAsia="Arial Unicode MS" w:hAnsi="Times New Roman" w:cs="Times New Roman"/>
          <w:lang w:eastAsia="ro-RO"/>
        </w:rPr>
        <w:t xml:space="preserve"> se depun:</w:t>
      </w:r>
    </w:p>
    <w:p w:rsidR="00B24816" w:rsidRPr="00B24816" w:rsidRDefault="00B24816" w:rsidP="00B24816">
      <w:pPr>
        <w:widowControl w:val="0"/>
        <w:autoSpaceDE w:val="0"/>
        <w:autoSpaceDN w:val="0"/>
        <w:adjustRightInd w:val="0"/>
        <w:spacing w:after="0" w:line="240" w:lineRule="auto"/>
        <w:ind w:left="360"/>
        <w:jc w:val="both"/>
        <w:rPr>
          <w:rFonts w:ascii="Times New Roman" w:eastAsia="Arial Unicode MS" w:hAnsi="Times New Roman" w:cs="Times New Roman"/>
          <w:lang w:eastAsia="ro-RO"/>
        </w:rPr>
      </w:pPr>
    </w:p>
    <w:p w:rsidR="00B24816" w:rsidRPr="00B24816" w:rsidRDefault="00B24816" w:rsidP="00B24816">
      <w:pPr>
        <w:widowControl w:val="0"/>
        <w:numPr>
          <w:ilvl w:val="0"/>
          <w:numId w:val="4"/>
        </w:numPr>
        <w:autoSpaceDE w:val="0"/>
        <w:autoSpaceDN w:val="0"/>
        <w:adjustRightInd w:val="0"/>
        <w:spacing w:after="0" w:line="240" w:lineRule="auto"/>
        <w:ind w:left="426" w:hanging="426"/>
        <w:jc w:val="both"/>
        <w:rPr>
          <w:rFonts w:ascii="Times New Roman" w:eastAsia="Arial Unicode MS" w:hAnsi="Times New Roman" w:cs="Times New Roman"/>
          <w:b/>
          <w:i/>
          <w:u w:val="single"/>
          <w:lang w:eastAsia="ro-RO"/>
        </w:rPr>
      </w:pPr>
      <w:r w:rsidRPr="00B24816">
        <w:rPr>
          <w:rFonts w:ascii="Times New Roman" w:eastAsia="Arial Unicode MS" w:hAnsi="Times New Roman" w:cs="Times New Roman"/>
          <w:b/>
          <w:i/>
          <w:u w:val="single"/>
          <w:lang w:eastAsia="ro-RO"/>
        </w:rPr>
        <w:t>ÎN CAZUL DEPUNERII CERERII DE RAMBURSARE:</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   Formularul Cererii de rambursare în 4 exemplare originale, semnate de reprezentantul legal;</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OPIS cu numerotarea continuă a documentelor, în format </w:t>
      </w:r>
      <w:proofErr w:type="spellStart"/>
      <w:r w:rsidRPr="00B24816">
        <w:rPr>
          <w:rFonts w:ascii="Times New Roman" w:eastAsia="Arial Unicode MS" w:hAnsi="Times New Roman" w:cs="Times New Roman"/>
          <w:lang w:eastAsia="ro-RO"/>
        </w:rPr>
        <w:t>word</w:t>
      </w:r>
      <w:proofErr w:type="spellEnd"/>
      <w:r w:rsidRPr="00B24816">
        <w:rPr>
          <w:rFonts w:ascii="Times New Roman" w:eastAsia="Arial Unicode MS" w:hAnsi="Times New Roman" w:cs="Times New Roman"/>
          <w:lang w:eastAsia="ro-RO"/>
        </w:rPr>
        <w:t xml:space="preserve"> editabil şi scanat;</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Facturi (facturile de avans sunt însoțite de instrumente de garantare – scrisoare de garanţie bancară, poliţa de asigurare). Pe factură trebuie scris numele contractorului, numărul și data contractului de executare lucrări/furnizare bunuri/prestare servicii conform căruia se va face plata. Pentru evitarea dublei finanțări, fiecare factură originală va avea inscripționat  </w:t>
      </w:r>
      <w:r w:rsidRPr="00B24816">
        <w:rPr>
          <w:rFonts w:ascii="Times New Roman" w:eastAsia="Arial Unicode MS" w:hAnsi="Times New Roman" w:cs="Times New Roman"/>
          <w:b/>
          <w:lang w:eastAsia="ro-RO"/>
        </w:rPr>
        <w:t xml:space="preserve">„Finanțat în cadrul POC Axa prioritara..., Prioritatea de investiții nr. ...., codul </w:t>
      </w:r>
      <w:proofErr w:type="spellStart"/>
      <w:r w:rsidRPr="00B24816">
        <w:rPr>
          <w:rFonts w:ascii="Times New Roman" w:eastAsia="Arial Unicode MS" w:hAnsi="Times New Roman" w:cs="Times New Roman"/>
          <w:b/>
          <w:lang w:eastAsia="ro-RO"/>
        </w:rPr>
        <w:t>MySMIS</w:t>
      </w:r>
      <w:proofErr w:type="spellEnd"/>
      <w:r w:rsidRPr="00B24816">
        <w:rPr>
          <w:rFonts w:ascii="Times New Roman" w:eastAsia="Arial Unicode MS" w:hAnsi="Times New Roman" w:cs="Times New Roman"/>
          <w:b/>
          <w:lang w:eastAsia="ro-RO"/>
        </w:rPr>
        <w:t>.... și numărul contractului de finanțare...”</w:t>
      </w:r>
      <w:r w:rsidRPr="00B24816">
        <w:rPr>
          <w:rFonts w:ascii="Times New Roman" w:eastAsia="Arial Unicode MS" w:hAnsi="Times New Roman" w:cs="Times New Roman"/>
          <w:lang w:eastAsia="ro-RO"/>
        </w:rPr>
        <w:t>. Denumirea produsului/serviciului/lucrării trebuie să fie corelată cu cea specificată în bugetul aprobat al proiectului;</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Ordine de plată/Dispoziţii de plată externă/chitanța, </w:t>
      </w:r>
      <w:proofErr w:type="spellStart"/>
      <w:r w:rsidRPr="00B24816">
        <w:rPr>
          <w:rFonts w:ascii="Times New Roman" w:eastAsia="Arial Unicode MS" w:hAnsi="Times New Roman" w:cs="Times New Roman"/>
          <w:lang w:eastAsia="ro-RO"/>
        </w:rPr>
        <w:t>etc</w:t>
      </w:r>
      <w:proofErr w:type="spellEnd"/>
      <w:r w:rsidRPr="00B24816">
        <w:rPr>
          <w:rFonts w:ascii="Times New Roman" w:eastAsia="Arial Unicode MS" w:hAnsi="Times New Roman" w:cs="Times New Roman"/>
          <w:lang w:eastAsia="ro-RO"/>
        </w:rPr>
        <w:t>;</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Extrase de cont/registru de casă, semnate şi ştampilate de către unitatea emitentă;</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Contractul de achiziţie/</w:t>
      </w:r>
      <w:proofErr w:type="spellStart"/>
      <w:r w:rsidRPr="00B24816">
        <w:rPr>
          <w:rFonts w:ascii="Times New Roman" w:eastAsia="Arial Unicode MS" w:hAnsi="Times New Roman" w:cs="Times New Roman"/>
          <w:lang w:eastAsia="ro-RO"/>
        </w:rPr>
        <w:t>achiziţie</w:t>
      </w:r>
      <w:proofErr w:type="spellEnd"/>
      <w:r w:rsidRPr="00B24816">
        <w:rPr>
          <w:rFonts w:ascii="Times New Roman" w:eastAsia="Arial Unicode MS" w:hAnsi="Times New Roman" w:cs="Times New Roman"/>
          <w:lang w:eastAsia="ro-RO"/>
        </w:rPr>
        <w:t xml:space="preserve"> publică/acordul-cadru şi, după caz, acte adiționale</w:t>
      </w:r>
      <w:r w:rsidR="00DA1A67">
        <w:rPr>
          <w:rFonts w:ascii="Times New Roman" w:eastAsia="Arial Unicode MS" w:hAnsi="Times New Roman" w:cs="Times New Roman"/>
          <w:lang w:eastAsia="ro-RO"/>
        </w:rPr>
        <w:t>, împreună cu dosarul achiziției întocmit conform legislației în vigoare</w:t>
      </w:r>
      <w:r w:rsidRPr="00B24816">
        <w:rPr>
          <w:rFonts w:ascii="Times New Roman" w:eastAsia="Arial Unicode MS" w:hAnsi="Times New Roman" w:cs="Times New Roman"/>
          <w:lang w:eastAsia="ro-RO"/>
        </w:rPr>
        <w:t>;</w:t>
      </w:r>
    </w:p>
    <w:p w:rsidR="00B24816" w:rsidRPr="00B24816" w:rsidRDefault="00B24816" w:rsidP="002F2F9F">
      <w:pPr>
        <w:widowControl w:val="0"/>
        <w:numPr>
          <w:ilvl w:val="3"/>
          <w:numId w:val="4"/>
        </w:numPr>
        <w:tabs>
          <w:tab w:val="clear" w:pos="3420"/>
          <w:tab w:val="num" w:pos="426"/>
        </w:tabs>
        <w:spacing w:after="0" w:line="240" w:lineRule="auto"/>
        <w:ind w:left="357" w:hanging="35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Balanţa analitică de verificare aferentă perioadei de raportare pentru cererea de rambursare în cauză, fișe de cont și note contabile aferente;</w:t>
      </w:r>
    </w:p>
    <w:p w:rsidR="00B24816" w:rsidRPr="00B24816" w:rsidRDefault="00B24816" w:rsidP="002F2F9F">
      <w:pPr>
        <w:widowControl w:val="0"/>
        <w:numPr>
          <w:ilvl w:val="3"/>
          <w:numId w:val="4"/>
        </w:numPr>
        <w:tabs>
          <w:tab w:val="clear" w:pos="3420"/>
          <w:tab w:val="num" w:pos="567"/>
        </w:tabs>
        <w:spacing w:after="0" w:line="240" w:lineRule="auto"/>
        <w:ind w:left="357" w:hanging="35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Declaraţia pe proprie răspundere a reprezentantului legal al beneficiarului asupra  corectitudinii, legalităţii şi </w:t>
      </w:r>
      <w:proofErr w:type="spellStart"/>
      <w:r w:rsidRPr="00B24816">
        <w:rPr>
          <w:rFonts w:ascii="Times New Roman" w:eastAsia="Arial Unicode MS" w:hAnsi="Times New Roman" w:cs="Times New Roman"/>
          <w:lang w:eastAsia="ro-RO"/>
        </w:rPr>
        <w:t>regularitaţii</w:t>
      </w:r>
      <w:proofErr w:type="spellEnd"/>
      <w:r w:rsidRPr="00B24816">
        <w:rPr>
          <w:rFonts w:ascii="Times New Roman" w:eastAsia="Arial Unicode MS" w:hAnsi="Times New Roman" w:cs="Times New Roman"/>
          <w:lang w:eastAsia="ro-RO"/>
        </w:rPr>
        <w:t xml:space="preserve"> înregistrărilor contabile aferente proiectului;</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Pentru obligaţiile de plată aferente contractelor de lucrări: procesul verbal de predare-primire a amplasamentului/ procesele verbale pe faze determinante/procesele verbale de recepţie la terminarea lucrărilor, situațiile de lucrări (în cazul solicitării la plată a lucrărilor);</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Pentru obligaţiile de plată aferente contractelor de furnizare: procese verbale de predare – primire (cu excepţia facturilor de avans)/procese verbale de recepție și procese verbale de punere în funcţiune (obligatoriu până la cererea de rambursare finală). Procesele verbale vor fi semnate şi ştampilate de toate părţile implicate;</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Pentru obligaţiile de plată aferente contractelor de servicii: procesele verbale/rapoartele de prestare a serviciilor; rapoartele de activitate/de audit;</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cazul în care contractul de servicii presupune efectuarea de cursuri: fişe de prezenţă la curs, certificate de participare la curs, certificat constatator al firmei prestatoare, proces verbal de recepţie;</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Pentru obligaţiile de plată aferente contractelor de muncă încheiate în cadrul proiectelor precum salarii şi asimilate acestora, contribuţii sociale aferente cheltuielilor salariale şi cheltuielilor asimilate acestora (eligibile din program, acolo unde este cazul): Decizia de numire (pentru funcţionarii publici), Contracte individuale de muncă (CIM)/acte adiţionale la CIM, Stat de salarii </w:t>
      </w:r>
      <w:r w:rsidRPr="00B24816">
        <w:rPr>
          <w:rFonts w:ascii="Times New Roman" w:eastAsia="Arial Unicode MS" w:hAnsi="Times New Roman" w:cs="Times New Roman"/>
          <w:lang w:eastAsia="ro-RO"/>
        </w:rPr>
        <w:lastRenderedPageBreak/>
        <w:t>(întocmit pentru proiect), Rapoarte de activitate pentru membrii echipei de implementare sau de management, Fișe de pontaj, Fișe de post (după caz);</w:t>
      </w:r>
    </w:p>
    <w:p w:rsidR="00B24816" w:rsidRPr="00B24816" w:rsidRDefault="00B24816" w:rsidP="002F2F9F">
      <w:pPr>
        <w:widowControl w:val="0"/>
        <w:numPr>
          <w:ilvl w:val="3"/>
          <w:numId w:val="4"/>
        </w:numPr>
        <w:tabs>
          <w:tab w:val="clear" w:pos="3420"/>
          <w:tab w:val="left" w:pos="426"/>
        </w:tabs>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Pentru cheltuielile de deplasare: referat de necesitate, devizul estimativ (după caz), ordine de deplasare, decont de cheltuieli, </w:t>
      </w:r>
      <w:proofErr w:type="spellStart"/>
      <w:r w:rsidRPr="00B24816">
        <w:rPr>
          <w:rFonts w:ascii="Times New Roman" w:eastAsia="Arial Unicode MS" w:hAnsi="Times New Roman" w:cs="Times New Roman"/>
          <w:lang w:eastAsia="ro-RO"/>
        </w:rPr>
        <w:t>cheltuieli</w:t>
      </w:r>
      <w:proofErr w:type="spellEnd"/>
      <w:r w:rsidRPr="00B24816">
        <w:rPr>
          <w:rFonts w:ascii="Times New Roman" w:eastAsia="Arial Unicode MS" w:hAnsi="Times New Roman" w:cs="Times New Roman"/>
          <w:lang w:eastAsia="ro-RO"/>
        </w:rPr>
        <w:t xml:space="preserve"> de transport (bon fiscal combustibil, bilete transport, alte taxe), cheltuieli diurnă, cheltuieli de cazare și masa, alte documente suport;</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 Documentele care atestă respectarea regulilor de informare şi publicitate conform Manualului de identitate vizuală: fotografii, anunţuri, comunicate, fotografii pentru plăci sau panouri temporare/permanente. Respectarea regulilor de identitate vizuală nu face obiectul verificării de către OF;</w:t>
      </w:r>
    </w:p>
    <w:p w:rsidR="00B24816" w:rsidRPr="00B24816" w:rsidRDefault="00B24816" w:rsidP="002F2F9F">
      <w:pPr>
        <w:widowControl w:val="0"/>
        <w:numPr>
          <w:ilvl w:val="3"/>
          <w:numId w:val="4"/>
        </w:numPr>
        <w:tabs>
          <w:tab w:val="clear" w:pos="3420"/>
          <w:tab w:val="num" w:pos="426"/>
        </w:tabs>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La ultima cerere de rambursare se va anexa o declaraţie din care să reiasă valoarea dobânzii de prefinanţare și virarea acesteia, precum și documentele de plată doveditoare;</w:t>
      </w:r>
    </w:p>
    <w:p w:rsidR="00B24816" w:rsidRPr="00B24816" w:rsidRDefault="00B24816" w:rsidP="00B24816">
      <w:pPr>
        <w:widowControl w:val="0"/>
        <w:numPr>
          <w:ilvl w:val="3"/>
          <w:numId w:val="4"/>
        </w:numPr>
        <w:tabs>
          <w:tab w:val="left" w:pos="709"/>
        </w:tabs>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Obligatoriu la CR finale, se va verifica dacă există raport de audit independent, încheiat fără recomandări sau concluzii negative. Rapoartele de audit financiar şi tehnic şi de securitate, întocmite fiecare de un auditor </w:t>
      </w:r>
      <w:proofErr w:type="spellStart"/>
      <w:r w:rsidRPr="00B24816">
        <w:rPr>
          <w:rFonts w:ascii="Times New Roman" w:eastAsia="Arial Unicode MS" w:hAnsi="Times New Roman" w:cs="Times New Roman"/>
          <w:lang w:eastAsia="ro-RO"/>
        </w:rPr>
        <w:t>indepenedent</w:t>
      </w:r>
      <w:proofErr w:type="spellEnd"/>
      <w:r w:rsidRPr="00B24816">
        <w:rPr>
          <w:rFonts w:ascii="Times New Roman" w:eastAsia="Arial Unicode MS" w:hAnsi="Times New Roman" w:cs="Times New Roman"/>
          <w:lang w:eastAsia="ro-RO"/>
        </w:rPr>
        <w:t xml:space="preserve"> (cu prezentarea copiei după documentul de atestare, valabil la data efectuării auditului). Prin aceste rapoarte se certifică faptul că din punct de vedere tehnic şi economic proiectul respectă obligaţiile asumate prin contractul de finanţare – obligatoriu la cererea de rambursare finală. </w:t>
      </w:r>
    </w:p>
    <w:p w:rsidR="00B24816" w:rsidRPr="00B24816" w:rsidRDefault="00B24816" w:rsidP="00B24816">
      <w:pPr>
        <w:widowControl w:val="0"/>
        <w:numPr>
          <w:ilvl w:val="3"/>
          <w:numId w:val="4"/>
        </w:numPr>
        <w:tabs>
          <w:tab w:val="left" w:pos="426"/>
          <w:tab w:val="left" w:pos="567"/>
        </w:tabs>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Declaraţie pe proprie răspundere, semnată de reprezentantul legal, din care să reiasă că toate documentele scanate pe DVD/CD și semnate electronic sunt conforme cu originalul;</w:t>
      </w:r>
    </w:p>
    <w:p w:rsidR="00B24816" w:rsidRPr="00B24816" w:rsidRDefault="00B24816" w:rsidP="00B24816">
      <w:pPr>
        <w:widowControl w:val="0"/>
        <w:numPr>
          <w:ilvl w:val="3"/>
          <w:numId w:val="4"/>
        </w:numPr>
        <w:tabs>
          <w:tab w:val="left" w:pos="567"/>
        </w:tabs>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Alte documente justificative pe care AMPOC/OIPOC le consideră necesare în procesul de verificare administrativă a Cererii de Rambursare;</w:t>
      </w:r>
    </w:p>
    <w:p w:rsidR="00B24816" w:rsidRPr="00B24816" w:rsidRDefault="00B24816" w:rsidP="00B24816">
      <w:pPr>
        <w:widowControl w:val="0"/>
        <w:numPr>
          <w:ilvl w:val="3"/>
          <w:numId w:val="4"/>
        </w:numPr>
        <w:tabs>
          <w:tab w:val="left" w:pos="567"/>
        </w:tabs>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Raportul de progres aferent perioadei de referință a cererii de rambursare</w:t>
      </w:r>
    </w:p>
    <w:p w:rsidR="00B24816" w:rsidRPr="00B24816" w:rsidRDefault="00B24816" w:rsidP="00B24816">
      <w:pPr>
        <w:widowControl w:val="0"/>
        <w:tabs>
          <w:tab w:val="left" w:pos="426"/>
        </w:tabs>
        <w:spacing w:after="0" w:line="240" w:lineRule="auto"/>
        <w:jc w:val="both"/>
        <w:rPr>
          <w:rFonts w:ascii="Times New Roman" w:eastAsia="Arial Unicode MS" w:hAnsi="Times New Roman" w:cs="Times New Roman"/>
          <w:lang w:eastAsia="ro-RO"/>
        </w:rPr>
      </w:pP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i/>
          <w:lang w:eastAsia="ro-RO"/>
        </w:rPr>
      </w:pPr>
      <w:r w:rsidRPr="00B24816">
        <w:rPr>
          <w:rFonts w:ascii="Times New Roman" w:eastAsia="Arial Unicode MS" w:hAnsi="Times New Roman" w:cs="Times New Roman"/>
          <w:b/>
          <w:i/>
          <w:lang w:eastAsia="ro-RO"/>
        </w:rPr>
        <w:t xml:space="preserve">(b) </w:t>
      </w:r>
      <w:r w:rsidRPr="00B24816">
        <w:rPr>
          <w:rFonts w:ascii="Times New Roman" w:eastAsia="Arial Unicode MS" w:hAnsi="Times New Roman" w:cs="Times New Roman"/>
          <w:b/>
          <w:i/>
          <w:u w:val="single"/>
          <w:lang w:eastAsia="ro-RO"/>
        </w:rPr>
        <w:t xml:space="preserve">ÎN CAZUL APLICĂRII MECANISMULUI DE PLATĂ, </w:t>
      </w:r>
      <w:r w:rsidRPr="00B24816">
        <w:rPr>
          <w:rFonts w:ascii="Times New Roman" w:eastAsia="Arial Unicode MS" w:hAnsi="Times New Roman" w:cs="Times New Roman"/>
          <w:b/>
          <w:i/>
          <w:lang w:eastAsia="ro-RO"/>
        </w:rPr>
        <w:t>cererea de plată va fi însoţită de următoarele documente:</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Formularul Cererii de plată în 4 exemplare originale, semnate de reprezentantul legal;</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OPIS cu numerotarea continuă a documentelor, în format </w:t>
      </w:r>
      <w:proofErr w:type="spellStart"/>
      <w:r w:rsidRPr="00B24816">
        <w:rPr>
          <w:rFonts w:ascii="Times New Roman" w:eastAsia="Arial Unicode MS" w:hAnsi="Times New Roman" w:cs="Times New Roman"/>
          <w:lang w:eastAsia="ro-RO"/>
        </w:rPr>
        <w:t>word</w:t>
      </w:r>
      <w:proofErr w:type="spellEnd"/>
      <w:r w:rsidRPr="00B24816">
        <w:rPr>
          <w:rFonts w:ascii="Times New Roman" w:eastAsia="Arial Unicode MS" w:hAnsi="Times New Roman" w:cs="Times New Roman"/>
          <w:lang w:eastAsia="ro-RO"/>
        </w:rPr>
        <w:t xml:space="preserve"> editabil şi scanat;</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Declaraţie pe propria răspundere a reprezentantului legal prin care confirmă că în cererea de plată sunt incluse doar cheltuieli neplătite furnizorilor;</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Declaraţie pe proprie răspundere, semnată de reprezentantul legal, din care să reiasă că toate documentele scanate pe DVD/CD și semnate electronic sunt conforme cu originalul.</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Facturi (facturile de avans sunt însoţite de instrumente de garantare – scrisoare de garanţie bancară, poliţa de asigurare). Pe factură trebuie scris numele contractorului, numărul și data contractului de executare lucrări/furnizare bunuri/prestare servicii conform căruia se va face plata. Pentru evitarea dublei finanțări fiecare factură originală va avea inscripționat  </w:t>
      </w:r>
      <w:r w:rsidRPr="00B24816">
        <w:rPr>
          <w:rFonts w:ascii="Times New Roman" w:eastAsia="Arial Unicode MS" w:hAnsi="Times New Roman" w:cs="Times New Roman"/>
          <w:b/>
          <w:lang w:eastAsia="ro-RO"/>
        </w:rPr>
        <w:t xml:space="preserve">„Finanțat în cadrul POC, Axa prioritara 2, Prioritatea de investiții nr. ......, codul </w:t>
      </w:r>
      <w:proofErr w:type="spellStart"/>
      <w:r w:rsidRPr="00B24816">
        <w:rPr>
          <w:rFonts w:ascii="Times New Roman" w:eastAsia="Arial Unicode MS" w:hAnsi="Times New Roman" w:cs="Times New Roman"/>
          <w:b/>
          <w:lang w:eastAsia="ro-RO"/>
        </w:rPr>
        <w:t>MySMIS</w:t>
      </w:r>
      <w:proofErr w:type="spellEnd"/>
      <w:r w:rsidRPr="00B24816">
        <w:rPr>
          <w:rFonts w:ascii="Times New Roman" w:eastAsia="Arial Unicode MS" w:hAnsi="Times New Roman" w:cs="Times New Roman"/>
          <w:b/>
          <w:lang w:eastAsia="ro-RO"/>
        </w:rPr>
        <w:t>.... și numărul contractului de finanțare...”</w:t>
      </w:r>
      <w:r w:rsidRPr="00B24816">
        <w:rPr>
          <w:rFonts w:ascii="Times New Roman" w:eastAsia="Arial Unicode MS" w:hAnsi="Times New Roman" w:cs="Times New Roman"/>
          <w:lang w:eastAsia="ro-RO"/>
        </w:rPr>
        <w:t xml:space="preserve">. </w:t>
      </w:r>
      <w:r w:rsidRPr="00B24816">
        <w:rPr>
          <w:rFonts w:ascii="Times New Roman" w:eastAsia="Arial Unicode MS" w:hAnsi="Times New Roman" w:cs="Times New Roman"/>
          <w:b/>
          <w:lang w:eastAsia="ro-RO"/>
        </w:rPr>
        <w:t>Se va menționa pe factură și sintagma “</w:t>
      </w:r>
      <w:r w:rsidRPr="00B24816">
        <w:rPr>
          <w:rFonts w:ascii="Times New Roman" w:eastAsia="Arial Unicode MS" w:hAnsi="Times New Roman" w:cs="Times New Roman"/>
          <w:b/>
          <w:i/>
          <w:lang w:eastAsia="ro-RO"/>
        </w:rPr>
        <w:t>Factura a fost inclusă în cererea de plată nr. ...........</w:t>
      </w:r>
      <w:r w:rsidRPr="00B24816">
        <w:rPr>
          <w:rFonts w:ascii="Times New Roman" w:eastAsia="Arial Unicode MS" w:hAnsi="Times New Roman" w:cs="Times New Roman"/>
          <w:b/>
          <w:lang w:eastAsia="ro-RO"/>
        </w:rPr>
        <w:t>”</w:t>
      </w:r>
      <w:r w:rsidRPr="00B24816">
        <w:rPr>
          <w:rFonts w:ascii="Times New Roman" w:eastAsia="Arial Unicode MS" w:hAnsi="Times New Roman" w:cs="Times New Roman"/>
          <w:lang w:eastAsia="ro-RO"/>
        </w:rPr>
        <w:t>. Denumirea produsului/serviciului/lucrării trebuie să fie corelată cu cea specificată în bugetul aprobat al proiectului;</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Copie după documentul ce atestă deschiderea contului special la Trezoreria Statului;</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Ordine de plată/Dispoziţii de plată externă/chitanța, aferente contribuţiei proprii inclusiv TVA;</w:t>
      </w:r>
    </w:p>
    <w:p w:rsidR="00B24816" w:rsidRPr="00B24816" w:rsidRDefault="00B24816" w:rsidP="00B24816">
      <w:pPr>
        <w:widowControl w:val="0"/>
        <w:numPr>
          <w:ilvl w:val="0"/>
          <w:numId w:val="6"/>
        </w:numPr>
        <w:tabs>
          <w:tab w:val="left" w:pos="426"/>
          <w:tab w:val="left" w:pos="567"/>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Extrase de cont/registru de casă aferente contribuţiei proprii inclusiv TVA, semnate şi ştampilate de către unitatea emitentă;</w:t>
      </w:r>
    </w:p>
    <w:p w:rsidR="00B24816" w:rsidRPr="00B24816" w:rsidRDefault="00B24816" w:rsidP="00B24816">
      <w:pPr>
        <w:widowControl w:val="0"/>
        <w:numPr>
          <w:ilvl w:val="0"/>
          <w:numId w:val="6"/>
        </w:numPr>
        <w:tabs>
          <w:tab w:val="left" w:pos="426"/>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Contractul de achiziţie/</w:t>
      </w:r>
      <w:proofErr w:type="spellStart"/>
      <w:r w:rsidRPr="00B24816">
        <w:rPr>
          <w:rFonts w:ascii="Times New Roman" w:eastAsia="Arial Unicode MS" w:hAnsi="Times New Roman" w:cs="Times New Roman"/>
          <w:lang w:eastAsia="ro-RO"/>
        </w:rPr>
        <w:t>achiziţie</w:t>
      </w:r>
      <w:proofErr w:type="spellEnd"/>
      <w:r w:rsidRPr="00B24816">
        <w:rPr>
          <w:rFonts w:ascii="Times New Roman" w:eastAsia="Arial Unicode MS" w:hAnsi="Times New Roman" w:cs="Times New Roman"/>
          <w:lang w:eastAsia="ro-RO"/>
        </w:rPr>
        <w:t xml:space="preserve"> publică/acordul-cadru şi, după caz, acte adiționale</w:t>
      </w:r>
      <w:r w:rsidR="00842255">
        <w:rPr>
          <w:rFonts w:ascii="Times New Roman" w:eastAsia="Arial Unicode MS" w:hAnsi="Times New Roman" w:cs="Times New Roman"/>
          <w:lang w:eastAsia="ro-RO"/>
        </w:rPr>
        <w:t>, împreună cu dosarul achiziției întocmit conform legislației în vigoare</w:t>
      </w:r>
      <w:r w:rsidRPr="00B24816">
        <w:rPr>
          <w:rFonts w:ascii="Times New Roman" w:eastAsia="Arial Unicode MS" w:hAnsi="Times New Roman" w:cs="Times New Roman"/>
          <w:lang w:eastAsia="ro-RO"/>
        </w:rPr>
        <w:t>;</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Balanţa analitică de verificare aferentă perioadei de raportare pentru cererea de plată în cauză, fișe de cont și note contabile aferente;</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Declaraţia pe proprie răspundere a reprezentantului legal al beneficiarului asupra corectitudinii, legalităţii şi </w:t>
      </w:r>
      <w:r w:rsidR="00C03ED8" w:rsidRPr="00B24816">
        <w:rPr>
          <w:rFonts w:ascii="Times New Roman" w:eastAsia="Arial Unicode MS" w:hAnsi="Times New Roman" w:cs="Times New Roman"/>
          <w:lang w:eastAsia="ro-RO"/>
        </w:rPr>
        <w:t>regularității</w:t>
      </w:r>
      <w:r w:rsidRPr="00B24816">
        <w:rPr>
          <w:rFonts w:ascii="Times New Roman" w:eastAsia="Arial Unicode MS" w:hAnsi="Times New Roman" w:cs="Times New Roman"/>
          <w:lang w:eastAsia="ro-RO"/>
        </w:rPr>
        <w:t xml:space="preserve"> înregistrărilor contabile aferente proiectului;</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Pentru obligaţiile de plată aferente contractelor de lucrări: procesul verbal de predare-primire a amplasamentului/ procesele verbale pe faze determinante/procesele verbale de recepţie la terminarea lucrărilor, situațiile de lucrări (în cazul solicitării la plată a lucrărilor);</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Pentru obligaţiile de plată aferente contractelor de furnizare: procese verbale de predare – primire (cu excepţia facturilor de avans)/procese verbale de recepție și procese verbale de punere în funcţiune (obligatoriu până la cererea de rambursare finală). Procesele verbale vor fi semnate şi </w:t>
      </w:r>
      <w:r w:rsidRPr="00B24816">
        <w:rPr>
          <w:rFonts w:ascii="Times New Roman" w:eastAsia="Arial Unicode MS" w:hAnsi="Times New Roman" w:cs="Times New Roman"/>
          <w:lang w:eastAsia="ro-RO"/>
        </w:rPr>
        <w:lastRenderedPageBreak/>
        <w:t>ştampilate de toate părţile implicate;</w:t>
      </w:r>
    </w:p>
    <w:p w:rsidR="00B24816" w:rsidRPr="00B24816" w:rsidRDefault="00B24816" w:rsidP="00B24816">
      <w:pPr>
        <w:widowControl w:val="0"/>
        <w:numPr>
          <w:ilvl w:val="0"/>
          <w:numId w:val="6"/>
        </w:numPr>
        <w:tabs>
          <w:tab w:val="left" w:pos="567"/>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Pentru obligaţiile de plată aferente contractelor de servicii: procesele verbale/rapoartele de  prestare a serviciilor; rapoartele de activitate/de audit;</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cazul în care contractul de servicii presupune efectuarea de cursuri: fişe de prezenţă la curs, certificate de participare la curs, certificat constatator al firmei prestatoare, proces verbal de recepţie;</w:t>
      </w:r>
    </w:p>
    <w:p w:rsidR="00B24816" w:rsidRPr="00B24816" w:rsidRDefault="00B24816" w:rsidP="00B24816">
      <w:pPr>
        <w:widowControl w:val="0"/>
        <w:numPr>
          <w:ilvl w:val="0"/>
          <w:numId w:val="6"/>
        </w:numPr>
        <w:tabs>
          <w:tab w:val="left" w:pos="567"/>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Documente care atestă respectarea regulilor de informare şi publicitate conform Manualului de identitate vizuală: fotografii, anunţuri, comunicate, fotografii pentru plăci sau panouri temporare/permanente. Respectarea regulilor de identitate vizuală nu face obiectul verificării de către OF;</w:t>
      </w:r>
    </w:p>
    <w:p w:rsidR="00B24816" w:rsidRPr="00B24816" w:rsidRDefault="00B24816" w:rsidP="00B24816">
      <w:pPr>
        <w:widowControl w:val="0"/>
        <w:numPr>
          <w:ilvl w:val="0"/>
          <w:numId w:val="6"/>
        </w:numPr>
        <w:tabs>
          <w:tab w:val="left" w:pos="567"/>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Alte documente justificative pe care AMPOC/OIPOC le consideră necesare în procesul de verificare administrativă a Cererii de Plată.</w:t>
      </w:r>
    </w:p>
    <w:p w:rsidR="00B24816" w:rsidRPr="00B24816" w:rsidRDefault="00B24816" w:rsidP="00B24816">
      <w:pPr>
        <w:widowControl w:val="0"/>
        <w:autoSpaceDE w:val="0"/>
        <w:autoSpaceDN w:val="0"/>
        <w:adjustRightInd w:val="0"/>
        <w:spacing w:after="0" w:line="240" w:lineRule="auto"/>
        <w:ind w:left="600"/>
        <w:jc w:val="both"/>
        <w:rPr>
          <w:rFonts w:ascii="Times New Roman" w:eastAsia="Arial Unicode MS" w:hAnsi="Times New Roman" w:cs="Times New Roman"/>
          <w:lang w:eastAsia="ro-RO"/>
        </w:rPr>
      </w:pPr>
    </w:p>
    <w:p w:rsidR="00B24816" w:rsidRPr="00B24816" w:rsidRDefault="00B24816" w:rsidP="00B24816">
      <w:pPr>
        <w:widowControl w:val="0"/>
        <w:autoSpaceDE w:val="0"/>
        <w:autoSpaceDN w:val="0"/>
        <w:adjustRightInd w:val="0"/>
        <w:spacing w:after="0" w:line="240" w:lineRule="auto"/>
        <w:ind w:left="284" w:hanging="284"/>
        <w:contextualSpacing/>
        <w:jc w:val="both"/>
        <w:rPr>
          <w:rFonts w:ascii="Times New Roman" w:eastAsia="Arial Unicode MS" w:hAnsi="Times New Roman" w:cs="Times New Roman"/>
          <w:b/>
          <w:i/>
          <w:lang w:eastAsia="ro-RO"/>
        </w:rPr>
      </w:pPr>
      <w:r w:rsidRPr="00B24816">
        <w:rPr>
          <w:rFonts w:ascii="Times New Roman" w:eastAsia="Arial Unicode MS" w:hAnsi="Times New Roman" w:cs="Times New Roman"/>
          <w:b/>
          <w:i/>
          <w:lang w:eastAsia="ro-RO"/>
        </w:rPr>
        <w:t xml:space="preserve">(c) </w:t>
      </w:r>
      <w:r w:rsidRPr="00B24816">
        <w:rPr>
          <w:rFonts w:ascii="Times New Roman" w:eastAsia="Arial Unicode MS" w:hAnsi="Times New Roman" w:cs="Times New Roman"/>
          <w:b/>
          <w:i/>
          <w:u w:val="single"/>
          <w:lang w:eastAsia="ro-RO"/>
        </w:rPr>
        <w:t>ÎN CAZUL ÎN CARE SE APLICĂ MECANISMUL DE PLATĂ</w:t>
      </w:r>
      <w:r w:rsidRPr="00B24816">
        <w:rPr>
          <w:rFonts w:ascii="Times New Roman" w:eastAsia="Arial Unicode MS" w:hAnsi="Times New Roman" w:cs="Times New Roman"/>
          <w:b/>
          <w:i/>
          <w:lang w:eastAsia="ro-RO"/>
        </w:rPr>
        <w:t>, cererea de rambursare aferentă cererii de plată va fi însoţită de următoarele documente:</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Formularul Cererii de rambursare aferent cererii de </w:t>
      </w:r>
      <w:proofErr w:type="spellStart"/>
      <w:r w:rsidRPr="00B24816">
        <w:rPr>
          <w:rFonts w:ascii="Times New Roman" w:eastAsia="Arial Unicode MS" w:hAnsi="Times New Roman" w:cs="Times New Roman"/>
          <w:lang w:eastAsia="ro-RO"/>
        </w:rPr>
        <w:t>prefinanțare</w:t>
      </w:r>
      <w:proofErr w:type="spellEnd"/>
      <w:r w:rsidRPr="00B24816">
        <w:rPr>
          <w:rFonts w:ascii="Times New Roman" w:eastAsia="Arial Unicode MS" w:hAnsi="Times New Roman" w:cs="Times New Roman"/>
          <w:lang w:eastAsia="ro-RO"/>
        </w:rPr>
        <w:t xml:space="preserve"> în 4 exemplare originale, semnate de reprezentantul legal;</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OPIS cu numerotarea continuă a documentelor, în format </w:t>
      </w:r>
      <w:proofErr w:type="spellStart"/>
      <w:r w:rsidRPr="00B24816">
        <w:rPr>
          <w:rFonts w:ascii="Times New Roman" w:eastAsia="Arial Unicode MS" w:hAnsi="Times New Roman" w:cs="Times New Roman"/>
          <w:lang w:eastAsia="ro-RO"/>
        </w:rPr>
        <w:t>word</w:t>
      </w:r>
      <w:proofErr w:type="spellEnd"/>
      <w:r w:rsidRPr="00B24816">
        <w:rPr>
          <w:rFonts w:ascii="Times New Roman" w:eastAsia="Arial Unicode MS" w:hAnsi="Times New Roman" w:cs="Times New Roman"/>
          <w:lang w:eastAsia="ro-RO"/>
        </w:rPr>
        <w:t xml:space="preserve"> editabil şi scanat;</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Cererea de plată în baza căreia AMPOC a virat fondurile către Beneficiar (fără documentele justificative/suport);</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Notificarea transmisă de AMPOC beneficiarului;</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Ordinele de plată/chitanța pentru plata integrală a facturilor din Notificare;</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Extrase de cont/registru de casă, semnate şi ştampilate de către unitatea emitentă;</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Balanţa analitică de verificare aferenta perioadei de raportare pentru cererea de rambursare în cauză, fișe de cont și note contabile aferente;</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Declaraţia pe proprie răspundere a reprezentantului legal al beneficiarului asupra corectitudinii, legalităţii şi </w:t>
      </w:r>
      <w:proofErr w:type="spellStart"/>
      <w:r w:rsidRPr="00B24816">
        <w:rPr>
          <w:rFonts w:ascii="Times New Roman" w:eastAsia="Arial Unicode MS" w:hAnsi="Times New Roman" w:cs="Times New Roman"/>
          <w:lang w:eastAsia="ro-RO"/>
        </w:rPr>
        <w:t>regularitaţii</w:t>
      </w:r>
      <w:proofErr w:type="spellEnd"/>
      <w:r w:rsidRPr="00B24816">
        <w:rPr>
          <w:rFonts w:ascii="Times New Roman" w:eastAsia="Arial Unicode MS" w:hAnsi="Times New Roman" w:cs="Times New Roman"/>
          <w:lang w:eastAsia="ro-RO"/>
        </w:rPr>
        <w:t xml:space="preserve"> înregistrărilor contabile aferente proiectului;</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Declaraţie pe proprie răspundere, semnată de reprezentantul legal, din care să reiasă că toate documentele scanate pe DVD/CD și semnate electronic sunt conforme cu originalul;</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Alte documente justificative pe care AMPOC/OIPOC le consideră necesare în procesul de verificare administrativă a Cererii de rambursare aferentă cererii de plată;</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Raport de progres aferent perioadei de referință a cererii de rambursare</w:t>
      </w:r>
    </w:p>
    <w:p w:rsidR="00B24816" w:rsidRPr="00B24816" w:rsidRDefault="00B24816" w:rsidP="00B24816">
      <w:pPr>
        <w:widowControl w:val="0"/>
        <w:spacing w:after="0" w:line="240" w:lineRule="auto"/>
        <w:ind w:left="1080"/>
        <w:jc w:val="both"/>
        <w:rPr>
          <w:rFonts w:ascii="Times New Roman" w:eastAsia="Arial Unicode MS" w:hAnsi="Times New Roman" w:cs="Times New Roman"/>
          <w:lang w:eastAsia="ro-RO"/>
        </w:rPr>
      </w:pPr>
    </w:p>
    <w:p w:rsidR="00B24816" w:rsidRPr="00B24816" w:rsidRDefault="00B24816" w:rsidP="00B24816">
      <w:pPr>
        <w:widowControl w:val="0"/>
        <w:numPr>
          <w:ilvl w:val="0"/>
          <w:numId w:val="1"/>
        </w:numPr>
        <w:spacing w:after="0" w:line="240" w:lineRule="auto"/>
        <w:ind w:left="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vederea verificării de către AMPOC/OIPOC a procedurilor de achiziţie</w:t>
      </w:r>
      <w:r w:rsidR="00842255">
        <w:rPr>
          <w:rFonts w:ascii="Times New Roman" w:eastAsia="Arial Unicode MS" w:hAnsi="Times New Roman" w:cs="Times New Roman"/>
          <w:lang w:eastAsia="ro-RO"/>
        </w:rPr>
        <w:t>/achiziţiilor directe</w:t>
      </w:r>
      <w:r w:rsidRPr="00B24816">
        <w:rPr>
          <w:rFonts w:ascii="Times New Roman" w:eastAsia="Arial Unicode MS" w:hAnsi="Times New Roman" w:cs="Times New Roman"/>
          <w:lang w:eastAsia="ro-RO"/>
        </w:rPr>
        <w:t xml:space="preserve"> derulate în vederea implementării proiectului, Beneficiarul va prezenta, în fotocopie scanată pe CD/DVD - 2 exemplare,</w:t>
      </w:r>
      <w:r w:rsidRPr="00B24816">
        <w:rPr>
          <w:rFonts w:ascii="Times New Roman" w:eastAsia="Arial Unicode MS" w:hAnsi="Times New Roman" w:cs="Times New Roman"/>
          <w:b/>
          <w:lang w:eastAsia="ro-RO"/>
        </w:rPr>
        <w:t xml:space="preserve"> documentele aferente achiziţiei</w:t>
      </w:r>
      <w:r w:rsidRPr="00B24816">
        <w:rPr>
          <w:rFonts w:ascii="Times New Roman" w:eastAsia="Arial Unicode MS" w:hAnsi="Times New Roman" w:cs="Times New Roman"/>
          <w:lang w:eastAsia="ro-RO"/>
        </w:rPr>
        <w:t xml:space="preserve"> (se vor lua în considerare acele documente din lista de mai jos corespunzătoare legislaţiei urmărite în vederea atribuirii contractelor</w:t>
      </w:r>
      <w:r w:rsidR="00842255">
        <w:rPr>
          <w:rFonts w:ascii="Times New Roman" w:eastAsia="Arial Unicode MS" w:hAnsi="Times New Roman" w:cs="Times New Roman"/>
          <w:lang w:eastAsia="ro-RO"/>
        </w:rPr>
        <w:t>, dar fără a se limita la acestea</w:t>
      </w:r>
      <w:r w:rsidRPr="00B24816">
        <w:rPr>
          <w:rFonts w:ascii="Times New Roman" w:eastAsia="Arial Unicode MS" w:hAnsi="Times New Roman" w:cs="Times New Roman"/>
          <w:lang w:eastAsia="ro-RO"/>
        </w:rPr>
        <w:t>):</w:t>
      </w:r>
    </w:p>
    <w:p w:rsidR="00B24816" w:rsidRPr="00B24816" w:rsidRDefault="00B24816" w:rsidP="00B24816">
      <w:pPr>
        <w:widowControl w:val="0"/>
        <w:numPr>
          <w:ilvl w:val="0"/>
          <w:numId w:val="10"/>
        </w:numPr>
        <w:spacing w:after="0" w:line="240" w:lineRule="auto"/>
        <w:ind w:hanging="796"/>
        <w:jc w:val="both"/>
        <w:rPr>
          <w:rFonts w:ascii="Times New Roman" w:eastAsia="Arial Unicode MS" w:hAnsi="Times New Roman" w:cs="Times New Roman"/>
          <w:b/>
          <w:bCs/>
          <w:lang w:val="it-IT" w:eastAsia="ro-RO"/>
        </w:rPr>
      </w:pPr>
      <w:r w:rsidRPr="00B24816">
        <w:rPr>
          <w:rFonts w:ascii="Times New Roman" w:eastAsia="Arial Unicode MS" w:hAnsi="Times New Roman" w:cs="Times New Roman"/>
          <w:b/>
          <w:bCs/>
          <w:lang w:eastAsia="ro-RO"/>
        </w:rPr>
        <w:t>Pentru procedurile desfăşurate conform Legii nr. 98/2016</w:t>
      </w:r>
      <w:r w:rsidR="000B3E32">
        <w:rPr>
          <w:rFonts w:ascii="Times New Roman" w:eastAsia="Arial Unicode MS" w:hAnsi="Times New Roman" w:cs="Times New Roman"/>
          <w:b/>
          <w:bCs/>
          <w:lang w:eastAsia="ro-RO"/>
        </w:rPr>
        <w:t>, cu  modificările şi completările ulterioare</w:t>
      </w:r>
      <w:r w:rsidRPr="00B24816">
        <w:rPr>
          <w:rFonts w:ascii="Times New Roman" w:eastAsia="Arial Unicode MS" w:hAnsi="Times New Roman" w:cs="Times New Roman"/>
          <w:b/>
          <w:bCs/>
          <w:lang w:eastAsia="ro-RO"/>
        </w:rPr>
        <w:t>:</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Opis cu documentele dosarului;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Strategia de contractare;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Anunţul de intenţie</w:t>
      </w:r>
      <w:r w:rsidR="00C03ED8">
        <w:rPr>
          <w:rFonts w:ascii="Times New Roman" w:eastAsia="Arial Unicode MS" w:hAnsi="Times New Roman" w:cs="Times New Roman"/>
          <w:lang w:eastAsia="en-GB"/>
        </w:rPr>
        <w:t xml:space="preserve"> </w:t>
      </w:r>
      <w:r w:rsidRPr="00B24816">
        <w:rPr>
          <w:rFonts w:ascii="Times New Roman" w:eastAsia="Arial Unicode MS" w:hAnsi="Times New Roman" w:cs="Times New Roman"/>
          <w:lang w:eastAsia="en-GB"/>
        </w:rPr>
        <w:t xml:space="preserve">şi dovada transmiterii acestuia spre publicare, dacă este cazul;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Anunţul de participare şi dovada transmiterii acestuia spre publicare;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Erata, dacă este cazul;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Documentaţia de atribuire;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Documentația de concurs, dacă este cazul;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Decizia/ordinul de numire a comisiei de evaluare;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Declarațiile de confidențialitate și imparțialitate;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Procesul-verbal al şedinţei de deschidere a ofertelor, dacă este cazul;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Formularele de ofertă depuse în cadrul procedurii de atribuire;</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DUAE și documentele de calificare, atunci când acestea au fost solicitate;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Solicitările de clarificări, precum şi clarificările transmise/primite de autoritatea contractantă;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Raportul intermediar privind selecția candidaților, dacă este cazul;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Procesele–verbale de evaluare, negociere, dialog, după caz;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lastRenderedPageBreak/>
        <w:t xml:space="preserve">Raportul procedurii de atribuire;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Dovada comunicărilor privind rezultatul procedurii;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Ofertele depuse – </w:t>
      </w:r>
      <w:proofErr w:type="spellStart"/>
      <w:r w:rsidRPr="00B24816">
        <w:rPr>
          <w:rFonts w:ascii="Times New Roman" w:eastAsia="Arial Unicode MS" w:hAnsi="Times New Roman" w:cs="Times New Roman"/>
          <w:lang w:eastAsia="en-GB"/>
        </w:rPr>
        <w:t>castigatoare</w:t>
      </w:r>
      <w:proofErr w:type="spellEnd"/>
      <w:r w:rsidRPr="00B24816">
        <w:rPr>
          <w:rFonts w:ascii="Times New Roman" w:eastAsia="Arial Unicode MS" w:hAnsi="Times New Roman" w:cs="Times New Roman"/>
          <w:lang w:eastAsia="en-GB"/>
        </w:rPr>
        <w:t xml:space="preserve"> si respinse – documente de calificare, oferte tehnice si financiare</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Contractul de achiziţie publică/acordul-cadru, semnate, și, după caz, actele adiționale;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Dacă este cazul, contractele atribuite în temeiul unui acord-cadru;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Anunţul de atribuire şi dovada transmiterii acestuia spre publicare;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Dacă este cazul, contestaţiile formulate în cadrul procedurii de atribuire, însoţite de deciziile motivate pronunţate de consiliul naţional de soluţionare a contestaţiilor;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Hotărâri ale instanțelor de judecată </w:t>
      </w:r>
      <w:proofErr w:type="spellStart"/>
      <w:r w:rsidRPr="00B24816">
        <w:rPr>
          <w:rFonts w:ascii="Times New Roman" w:eastAsia="Arial Unicode MS" w:hAnsi="Times New Roman" w:cs="Times New Roman"/>
          <w:lang w:eastAsia="en-GB"/>
        </w:rPr>
        <w:t>referitoale</w:t>
      </w:r>
      <w:proofErr w:type="spellEnd"/>
      <w:r w:rsidRPr="00B24816">
        <w:rPr>
          <w:rFonts w:ascii="Times New Roman" w:eastAsia="Arial Unicode MS" w:hAnsi="Times New Roman" w:cs="Times New Roman"/>
          <w:lang w:eastAsia="en-GB"/>
        </w:rPr>
        <w:t xml:space="preserve"> la procedura de atribuire;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Documentul constatator care conţine informaţii referitoare la îndeplinirea obligaţiilor contractuale de către contractant; </w:t>
      </w:r>
    </w:p>
    <w:p w:rsidR="00C03ED8"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Dacă este cazul, decizia de anulare a procedurii de atribuire</w:t>
      </w:r>
    </w:p>
    <w:p w:rsidR="000B3E32" w:rsidRPr="00C03ED8" w:rsidRDefault="000B3E32" w:rsidP="00C03ED8">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C03ED8">
        <w:rPr>
          <w:rFonts w:ascii="Times New Roman" w:eastAsia="Arial Unicode MS" w:hAnsi="Times New Roman" w:cs="Times New Roman"/>
          <w:lang w:eastAsia="en-GB"/>
        </w:rPr>
        <w:t>În cazul în care atribuirea se realizează prin licitaţie restrânsă, negociere competitivă, dialog competitiv, parteneriat pentru inovare, negociere fără publicare prealabilă, concursul de soluţii, procedura de atribuire aplicabilă în cazul serviciilor sociale şi al altor servicii specifice,  procedura simplificată sau prin modalităţi speciale de atribuire a contractului de achiziţie, dosarul achiziţiei publice se completează după caz.</w:t>
      </w:r>
    </w:p>
    <w:p w:rsidR="000B3E32" w:rsidRPr="00B24816" w:rsidRDefault="000B3E32" w:rsidP="00C03ED8">
      <w:pPr>
        <w:widowControl w:val="0"/>
        <w:spacing w:after="0" w:line="240" w:lineRule="auto"/>
        <w:ind w:left="709"/>
        <w:jc w:val="both"/>
        <w:rPr>
          <w:rFonts w:ascii="Times New Roman" w:eastAsia="Arial Unicode MS" w:hAnsi="Times New Roman" w:cs="Times New Roman"/>
          <w:lang w:eastAsia="en-GB"/>
        </w:rPr>
      </w:pPr>
    </w:p>
    <w:p w:rsidR="00B24816" w:rsidRPr="00B24816" w:rsidRDefault="00B24816" w:rsidP="00B24816">
      <w:pPr>
        <w:widowControl w:val="0"/>
        <w:spacing w:after="0" w:line="240" w:lineRule="auto"/>
        <w:jc w:val="both"/>
        <w:rPr>
          <w:rFonts w:ascii="Times New Roman" w:eastAsia="Arial Unicode MS" w:hAnsi="Times New Roman" w:cs="Times New Roman"/>
          <w:lang w:eastAsia="ro-RO"/>
        </w:rPr>
      </w:pP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 xml:space="preserve">Alte obligații ale beneficiarului specifice Programului Operațional </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Beneficiarul proiectului va transmite spre informare către AMPOC/OIPOC, documentele/livrabile elaborate în cadrul proiectului, în cazul în care AMPOC/OIPOC solicită expres acest lucru.</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 cazul proiectelor generatoare de venit, Beneficiarul este obligat să declare toate veniturile direct realizate în timpul implementării Proiectului, ca rezultat al acestei implementări şi nepreconizate la data aprobării acestuia. </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Beneficiarul are obligaţia de a transmite către OIPOC, în termen de 10 zile lucrătoare de la data atribuirii unui contract de achiziţie, fotocopii după toate documentele originale aferente procedurii de achiziţie desfăşurată, în formă scanată pe CD/DVD - 2 exemplare, denumirea fişierelor respective reflectând denumirea achiziţiei în cauză, iar documentele scanate fiind salvate </w:t>
      </w:r>
      <w:r w:rsidR="008209D2">
        <w:rPr>
          <w:rFonts w:ascii="Times New Roman" w:eastAsia="Arial Unicode MS" w:hAnsi="Times New Roman" w:cs="Times New Roman"/>
          <w:lang w:eastAsia="ro-RO"/>
        </w:rPr>
        <w:t xml:space="preserve">distinct </w:t>
      </w:r>
      <w:r w:rsidRPr="00B24816">
        <w:rPr>
          <w:rFonts w:ascii="Times New Roman" w:eastAsia="Arial Unicode MS" w:hAnsi="Times New Roman" w:cs="Times New Roman"/>
          <w:lang w:eastAsia="ro-RO"/>
        </w:rPr>
        <w:t xml:space="preserve">după denumirea documentului original. Aceste documente vor fi și încărcate de beneficiar în sistemul informatic </w:t>
      </w:r>
      <w:proofErr w:type="spellStart"/>
      <w:r w:rsidRPr="00B24816">
        <w:rPr>
          <w:rFonts w:ascii="Times New Roman" w:eastAsia="Arial Unicode MS" w:hAnsi="Times New Roman" w:cs="Times New Roman"/>
          <w:lang w:eastAsia="ro-RO"/>
        </w:rPr>
        <w:t>MySMIS</w:t>
      </w:r>
      <w:proofErr w:type="spellEnd"/>
      <w:r w:rsidRPr="00B24816">
        <w:rPr>
          <w:rFonts w:ascii="Times New Roman" w:eastAsia="Arial Unicode MS" w:hAnsi="Times New Roman" w:cs="Times New Roman"/>
          <w:lang w:eastAsia="ro-RO"/>
        </w:rPr>
        <w:t>. În termen de 5 zile lucrătoare de la data finalizării verificărilor şi de către AMPOC, aceasta notifică Beneficiarul cu privire la rezultatul verificării.</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Beneficiarul are obligaţia de a respecta instrucțiunile AMPOC/OIPOC emise conform legii .</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Conform prevederilor Art.26 alin (1) şi (3)  din OUG nr.40/2015 cu modificările şi completările ulterioare, beneficiarul unui proiect finanţat din fonduri europene are obligaţia îndosarierii şi păstrării în bune condiţii a tuturor documentelor aferente proiectului. În cazul nerespectării acestor prevederi, beneficiarul este obligat să restituie suma rambursată, în cadrul proiectului, aferentă documentelor lipsă.</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Conform prevederilor Art.26 alin (2) şi (4)  din OUG nr.40/2015 cu modificările şi completările ulterioare, beneficiarul are obligaţia de a asigura accesul neîngrădit al autorităţilor naţionale cu atribuţii de verificare, control şi audit, al serviciilor Comisiei Europene, al Curţii Europene de Conturi, al reprezentanţilor serviciului specializat al Comisiei Europene - Oficiul European pentru Lupta Antifraudă - OLAF, precum şi al reprezentanţilor Departamentului pentru Lupta Antifraudă - DLAF, în limitele competenţelor ce le revin, în cazul în care aceştia efectuează verificări/controale/audit la faţa locului şi solicită în scris declaraţii, documente, informaţii. În cazul nerespectării acestor  prevederi beneficiarul este obligat să restituie întreaga sumă rambursată aferentă proiectului, inclusiv dobânzile/penalizările aferente.</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Conform prevederilor Art.26 alin (5) din OUG nr.40/2015 cu modificările şi completările ulterioare, AMPOC poate evalua şi controla capacitatea administrativă a beneficiarilor privind îndeplinirea cerinţelor determinate de asigurare a realităţii, legalităţii şi regularităţii cheltuielilor decontate şi respectării instrucţiunilor, procedurilor, reglementărilor, regulamentelor  Comisiei Europene, precum şi a altor prevederi legale în domeniul implementării proiectelor finanţate din fonduri europene.</w:t>
      </w: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lastRenderedPageBreak/>
        <w:t>Dreptul de proprietate/utilizare a rezultatelor și echipamentelor</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cazul proiectelor implementate în parteneriat, orice rezultate sau drepturi legate de acestea, inclusiv drepturi de autor şi/sau orice alte drepturi de proprietate intelectuală şi/sau industrială, obţinute în executarea sau ca urmare a executării acestui Contract, vor fi proprietatea liderului de Proiect sau a partenerului/ partenerilor acestuia, conform celor prevăzute în Acordului de parteneriat inclus în Anexa 5 – Acordul încheiat între Beneficiar și Parteneri.</w:t>
      </w: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Modificarea Contractului de Finanțare</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Beneficiarul poate efectua cheltuieli în condițiile modificate prevăzute în notificare sau în propunerea de modificare prin act adițional, dar le poate solicita la rambursare numai după intrarea în vigoare a notificării/actului adițional. </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completare la alin.(7) al art. 10 – Modificări și completări din Condiții generale, beneficiarul  transmite OIPOC notificări privind:</w:t>
      </w:r>
    </w:p>
    <w:p w:rsidR="00B24816" w:rsidRPr="00B24816" w:rsidRDefault="00B24816" w:rsidP="00B24816">
      <w:pPr>
        <w:widowControl w:val="0"/>
        <w:numPr>
          <w:ilvl w:val="1"/>
          <w:numId w:val="1"/>
        </w:numPr>
        <w:autoSpaceDE w:val="0"/>
        <w:autoSpaceDN w:val="0"/>
        <w:adjustRightInd w:val="0"/>
        <w:spacing w:after="0" w:line="240" w:lineRule="atLeast"/>
        <w:ind w:left="851" w:hanging="284"/>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modificarea informațiilor privind ”Resursele umane implicate” din cererea de finanțare, cu respectarea cerințelor din Ghidul solicitantului;</w:t>
      </w:r>
    </w:p>
    <w:p w:rsidR="00B24816" w:rsidRPr="00B24816" w:rsidRDefault="00B24816" w:rsidP="00B24816">
      <w:pPr>
        <w:widowControl w:val="0"/>
        <w:numPr>
          <w:ilvl w:val="1"/>
          <w:numId w:val="1"/>
        </w:numPr>
        <w:autoSpaceDE w:val="0"/>
        <w:autoSpaceDN w:val="0"/>
        <w:adjustRightInd w:val="0"/>
        <w:spacing w:after="0" w:line="240" w:lineRule="atLeast"/>
        <w:ind w:left="851" w:hanging="284"/>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modificarea achizițiilor publice din cererea de finanțare, cu condiţia ca aceste modificări să nu afecteze valoarea totală și valoarea totală eligibilă a proiectului, așa cum sunt prevăzute la art.3 alin.(1) din Condițiile generale, și/sau perioada de implementare şi să respecte prevederile legislației naționale și comunitare în vigoare;</w:t>
      </w:r>
    </w:p>
    <w:p w:rsidR="00B24816" w:rsidRPr="00B24816" w:rsidRDefault="00B24816" w:rsidP="00B24816">
      <w:pPr>
        <w:widowControl w:val="0"/>
        <w:numPr>
          <w:ilvl w:val="1"/>
          <w:numId w:val="1"/>
        </w:numPr>
        <w:autoSpaceDE w:val="0"/>
        <w:autoSpaceDN w:val="0"/>
        <w:adjustRightInd w:val="0"/>
        <w:spacing w:after="0" w:line="240" w:lineRule="atLeast"/>
        <w:ind w:left="851" w:hanging="284"/>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modificarea informațiilor privind </w:t>
      </w:r>
      <w:r w:rsidRPr="00B24816">
        <w:rPr>
          <w:rFonts w:ascii="Times New Roman" w:eastAsia="Arial Unicode MS" w:hAnsi="Times New Roman" w:cs="Times New Roman"/>
          <w:lang w:val="it-IT" w:eastAsia="ro-RO"/>
        </w:rPr>
        <w:t>“</w:t>
      </w:r>
      <w:r w:rsidRPr="00B24816">
        <w:rPr>
          <w:rFonts w:ascii="Times New Roman" w:eastAsia="Arial Unicode MS" w:hAnsi="Times New Roman" w:cs="Times New Roman"/>
          <w:lang w:eastAsia="ro-RO"/>
        </w:rPr>
        <w:t>Localizarea proiectului</w:t>
      </w:r>
      <w:r w:rsidRPr="00B24816">
        <w:rPr>
          <w:rFonts w:ascii="Times New Roman" w:eastAsia="Arial Unicode MS" w:hAnsi="Times New Roman" w:cs="Times New Roman"/>
          <w:lang w:val="it-IT" w:eastAsia="ro-RO"/>
        </w:rPr>
        <w:t>” din cererea de finan</w:t>
      </w:r>
      <w:r w:rsidRPr="00B24816">
        <w:rPr>
          <w:rFonts w:ascii="Times New Roman" w:eastAsia="Arial Unicode MS" w:hAnsi="Times New Roman" w:cs="Times New Roman"/>
          <w:lang w:eastAsia="ro-RO"/>
        </w:rPr>
        <w:t>țare;</w:t>
      </w:r>
    </w:p>
    <w:p w:rsidR="00B24816" w:rsidRPr="00B24816" w:rsidRDefault="00B24816" w:rsidP="00B24816">
      <w:pPr>
        <w:widowControl w:val="0"/>
        <w:numPr>
          <w:ilvl w:val="1"/>
          <w:numId w:val="1"/>
        </w:numPr>
        <w:autoSpaceDE w:val="0"/>
        <w:autoSpaceDN w:val="0"/>
        <w:adjustRightInd w:val="0"/>
        <w:spacing w:after="0" w:line="240" w:lineRule="atLeast"/>
        <w:ind w:left="851" w:hanging="284"/>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modificări asupra Anexei 2 -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OIPOC, și fără a afecta obiectivul Proiectului, prin act adițional cu respectarea Condițiilor generale și specifice.</w:t>
      </w: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 xml:space="preserve">Dezangajare </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conformitate cu prevederile art.12, alin. (2) din Ordonanța de urgență a Guvernului nr.40/2015 privind gestionare  financiară a fondurilor europene pentru perioada de programare 2014-2020,cu modificările şi completările ulterioare, în scopul utilizării eficiente a fondurilor publice, AMPOC dezangajează fondurile rămase neutilizate în urma finalizării contractelor de achiziţie publică aferente Contractului de Finanţare, în condiţiile legii. AMPOC poate dezangaja fondurile rămase în urma atribuirii contractelor, dacă nu a primit sau nu a aprobat solicitări de reutilizare a sumelor.</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vederea aplicării prevederilor alin. (17), beneficiarul va transmite la AMPOC/OIPOC, în luna iulie a fiecărui an din perioada de la semnarea Contractului de Finanțare și până la finalul perioadei de implementare a proiectului, în</w:t>
      </w:r>
      <w:ins w:id="0" w:author="Stan Mihaela" w:date="2018-02-28T10:46:00Z">
        <w:r w:rsidR="00C03ED8">
          <w:rPr>
            <w:rFonts w:ascii="Times New Roman" w:eastAsia="Arial Unicode MS" w:hAnsi="Times New Roman" w:cs="Times New Roman"/>
            <w:lang w:eastAsia="ro-RO"/>
          </w:rPr>
          <w:t xml:space="preserve"> </w:t>
        </w:r>
      </w:ins>
      <w:r w:rsidRPr="00B24816">
        <w:rPr>
          <w:rFonts w:ascii="Times New Roman" w:eastAsia="Arial Unicode MS" w:hAnsi="Times New Roman" w:cs="Times New Roman"/>
          <w:lang w:eastAsia="ro-RO"/>
        </w:rPr>
        <w:t>urma analizei stadiului derulării procedurilor de achiziție și/sau implementării contractelor de achiziție publică la 30 iunie a anului respectiv, dacă înregistrează economii în urma atribuirii și/sau finalizării acestor contracte, o solicitare de modificare a Contractului de Finanțare în sensul diminuării valorii cu fondurile rămase neutilizate sau realocării acestor economii, dacă este cazul.</w:t>
      </w:r>
    </w:p>
    <w:p w:rsidR="00B24816" w:rsidRPr="00B24816" w:rsidRDefault="00B24816" w:rsidP="00B24816">
      <w:pPr>
        <w:widowControl w:val="0"/>
        <w:numPr>
          <w:ilvl w:val="0"/>
          <w:numId w:val="1"/>
        </w:numPr>
        <w:spacing w:after="0" w:line="240" w:lineRule="auto"/>
        <w:jc w:val="both"/>
        <w:rPr>
          <w:rFonts w:ascii="Times New Roman" w:eastAsia="Times New Roman" w:hAnsi="Times New Roman" w:cs="Times New Roman"/>
        </w:rPr>
      </w:pPr>
      <w:r w:rsidRPr="00B24816">
        <w:rPr>
          <w:rFonts w:ascii="Times New Roman" w:eastAsia="Times New Roman" w:hAnsi="Times New Roman" w:cs="Times New Roman"/>
        </w:rPr>
        <w:t>Beneficiarul are obligația de a notifica OIPOC/AMPOC, in termen de maxim 10 zile lucrătoare de la finalizarea contractului/contractelor de achiziție, cu privire la suma cu care s-a/s-au finalizat implementarea respectivului contract/ respectivelor contracte în vederea dezangajării fondurilor în conformitate cu prevederile prezentului contract de finanțare.</w:t>
      </w:r>
    </w:p>
    <w:p w:rsidR="00B24816" w:rsidRPr="00B24816" w:rsidRDefault="00B24816" w:rsidP="00B24816">
      <w:pPr>
        <w:widowControl w:val="0"/>
        <w:numPr>
          <w:ilvl w:val="0"/>
          <w:numId w:val="1"/>
        </w:numPr>
        <w:tabs>
          <w:tab w:val="right" w:pos="709"/>
        </w:tabs>
        <w:spacing w:after="0" w:line="240" w:lineRule="auto"/>
        <w:jc w:val="both"/>
        <w:rPr>
          <w:rFonts w:ascii="Times New Roman" w:eastAsia="Times New Roman" w:hAnsi="Times New Roman" w:cs="Times New Roman"/>
        </w:rPr>
      </w:pPr>
      <w:r w:rsidRPr="00B24816">
        <w:rPr>
          <w:rFonts w:ascii="Times New Roman" w:eastAsia="Times New Roman" w:hAnsi="Times New Roman" w:cs="Times New Roman"/>
        </w:rPr>
        <w:t xml:space="preserve">În termen de maxim 10 zile lucrătoare de la primirea notificării de la OI POC/Beneficiar, AMPOC dezangajează, prin notificarea unilaterală, fondurile rămase neutilizate ca urmarea a </w:t>
      </w:r>
      <w:r w:rsidRPr="00B24816">
        <w:rPr>
          <w:rFonts w:ascii="Times New Roman" w:eastAsia="Times New Roman" w:hAnsi="Times New Roman" w:cs="Times New Roman"/>
        </w:rPr>
        <w:lastRenderedPageBreak/>
        <w:t xml:space="preserve">finalizării implementării contractului/contractelor de achiziție din cadrul prezentului contract.  </w:t>
      </w: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Încetarea contractului de finanțare</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 cazul încetării Contractului de Finanțare, conform Art. 15, alin (2) și (3) din </w:t>
      </w:r>
      <w:r w:rsidR="00C03ED8" w:rsidRPr="00B24816">
        <w:rPr>
          <w:rFonts w:ascii="Times New Roman" w:eastAsia="Arial Unicode MS" w:hAnsi="Times New Roman" w:cs="Times New Roman"/>
          <w:lang w:eastAsia="ro-RO"/>
        </w:rPr>
        <w:t>Condiții</w:t>
      </w:r>
      <w:r w:rsidRPr="00B24816">
        <w:rPr>
          <w:rFonts w:ascii="Times New Roman" w:eastAsia="Arial Unicode MS" w:hAnsi="Times New Roman" w:cs="Times New Roman"/>
          <w:lang w:eastAsia="ro-RO"/>
        </w:rPr>
        <w:t xml:space="preserve"> Generale,  Beneficiarul are obligaţia restituirii finanţării acordate în termen de 10 zile lucrătoare de la încetarea Contractului. În cazul în care Beneficiarul nu va respecta acest termen i se vor percepe majorări de întârziere în valoare de 0,02% pe zi întârziere din suma datorată.</w:t>
      </w:r>
    </w:p>
    <w:p w:rsidR="00B24816" w:rsidRPr="00B2481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AM POC/OIPOC îşi rezervă dreptul de a  decide rezilierea</w:t>
      </w:r>
      <w:r w:rsidRPr="00B24816" w:rsidDel="002F14BA">
        <w:rPr>
          <w:rFonts w:ascii="Times New Roman" w:eastAsia="Times New Roman" w:hAnsi="Times New Roman" w:cs="Times New Roman"/>
          <w:lang w:eastAsia="fr-FR"/>
        </w:rPr>
        <w:t xml:space="preserve"> </w:t>
      </w:r>
      <w:r w:rsidRPr="00B24816">
        <w:rPr>
          <w:rFonts w:ascii="Times New Roman" w:eastAsia="Times New Roman" w:hAnsi="Times New Roman" w:cs="Times New Roman"/>
          <w:lang w:eastAsia="fr-FR"/>
        </w:rPr>
        <w:t>prezentului contract, cu recuperarea integrală a sumelor plătite, fără îndeplinirea altor formalităţi şi fără intervenţia instanţei judecătoreşti, cu excepţia unei simple notificări de informare a Beneficiarului, în următoarele cazuri:</w:t>
      </w:r>
    </w:p>
    <w:p w:rsidR="00B24816" w:rsidRPr="00B24816" w:rsidRDefault="00B24816" w:rsidP="00B24816">
      <w:pPr>
        <w:autoSpaceDE w:val="0"/>
        <w:autoSpaceDN w:val="0"/>
        <w:adjustRightInd w:val="0"/>
        <w:spacing w:after="0" w:line="240" w:lineRule="auto"/>
        <w:ind w:left="502"/>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a) nu respectă termenele şi condiţiile pentru acordarea tranşelor de prefinan</w:t>
      </w:r>
      <w:r w:rsidR="00C03ED8">
        <w:rPr>
          <w:rFonts w:ascii="Times New Roman" w:eastAsia="Times New Roman" w:hAnsi="Times New Roman" w:cs="Times New Roman"/>
          <w:lang w:eastAsia="fr-FR"/>
        </w:rPr>
        <w:t>ţ</w:t>
      </w:r>
      <w:r w:rsidRPr="00B24816">
        <w:rPr>
          <w:rFonts w:ascii="Times New Roman" w:eastAsia="Times New Roman" w:hAnsi="Times New Roman" w:cs="Times New Roman"/>
          <w:lang w:eastAsia="fr-FR"/>
        </w:rPr>
        <w:t>are şi/sau recuperarea prefinanţării, conform prevederilor legale si contractuale;</w:t>
      </w:r>
    </w:p>
    <w:p w:rsidR="00B24816" w:rsidRPr="00B24816" w:rsidRDefault="00B24816" w:rsidP="00B24816">
      <w:pPr>
        <w:autoSpaceDE w:val="0"/>
        <w:autoSpaceDN w:val="0"/>
        <w:adjustRightInd w:val="0"/>
        <w:spacing w:after="0" w:line="240" w:lineRule="auto"/>
        <w:ind w:left="502"/>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b) nu depune cererile de rambursare, precum şi cererile de rambursare aferente cererilor de plată/prefina</w:t>
      </w:r>
      <w:bookmarkStart w:id="1" w:name="_GoBack"/>
      <w:r w:rsidRPr="00B24816">
        <w:rPr>
          <w:rFonts w:ascii="Times New Roman" w:eastAsia="Times New Roman" w:hAnsi="Times New Roman" w:cs="Times New Roman"/>
          <w:lang w:eastAsia="fr-FR"/>
        </w:rPr>
        <w:t>n</w:t>
      </w:r>
      <w:r w:rsidR="00C03ED8">
        <w:rPr>
          <w:rFonts w:ascii="Times New Roman" w:eastAsia="Times New Roman" w:hAnsi="Times New Roman" w:cs="Times New Roman"/>
          <w:lang w:eastAsia="fr-FR"/>
        </w:rPr>
        <w:t>ţ</w:t>
      </w:r>
      <w:r w:rsidRPr="00B24816">
        <w:rPr>
          <w:rFonts w:ascii="Times New Roman" w:eastAsia="Times New Roman" w:hAnsi="Times New Roman" w:cs="Times New Roman"/>
          <w:lang w:eastAsia="fr-FR"/>
        </w:rPr>
        <w:t>a</w:t>
      </w:r>
      <w:bookmarkEnd w:id="1"/>
      <w:r w:rsidRPr="00B24816">
        <w:rPr>
          <w:rFonts w:ascii="Times New Roman" w:eastAsia="Times New Roman" w:hAnsi="Times New Roman" w:cs="Times New Roman"/>
          <w:lang w:eastAsia="fr-FR"/>
        </w:rPr>
        <w:t>re pentru cheltuielile efectuate, în termenele şi formatul prevăzut de prezentul contract de finanţare şi în conformitate cu documentele subsecvente emise de AMPOC în vederea implementării proiectului.</w:t>
      </w:r>
    </w:p>
    <w:p w:rsidR="00B24816" w:rsidRPr="00B2481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 xml:space="preserve">Constituie temei de reziliere a prezentului contract, orice cauză de neeligibilitate a proiectului şi/sau a beneficiarului şi/sau a oricăruia dintre parteneri, determinată de o acţiune sau omisiune a Beneficiarului, chiar dacă respectiva cauză de neeligibilitate a fost identificată ulterior încheierii prezentului contract, Beneficiarul fiind obligat să returneze integral sumele primite în baza prezentului Contract de finanțare. </w:t>
      </w:r>
    </w:p>
    <w:p w:rsidR="00B24816" w:rsidRPr="00B2481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În situaţia în care cauza de neeligibilitate a fost identificată ulterior încheierii perioadei de implementare a prezentului contract, AMPOC/OIPOC va proceda la rezoluţiunea contractului.</w:t>
      </w:r>
    </w:p>
    <w:p w:rsidR="00B24816" w:rsidRPr="00B2481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val="it-IT" w:eastAsia="fr-FR"/>
        </w:rPr>
      </w:pPr>
      <w:r w:rsidRPr="00B24816">
        <w:rPr>
          <w:rFonts w:ascii="Times New Roman" w:eastAsia="Times New Roman" w:hAnsi="Times New Roman" w:cs="Times New Roman"/>
          <w:lang w:eastAsia="fr-FR"/>
        </w:rPr>
        <w:t xml:space="preserve">Prin excepţie de la prevederile art. 15 alin. </w:t>
      </w:r>
      <w:r w:rsidRPr="00B24816">
        <w:rPr>
          <w:rFonts w:ascii="Times New Roman" w:eastAsia="Times New Roman" w:hAnsi="Times New Roman" w:cs="Times New Roman"/>
          <w:lang w:val="it-IT" w:eastAsia="fr-FR"/>
        </w:rPr>
        <w:t>(2) lit. d) din Contractul de finantare  -Conditii Generale, se prevede ca în cazul Proiectului se aplică legislaţia specifică şi regulile specifice aplicabile privind dubla finanţare a cheltuielilor, aplicabile proiectelor finanţate din POC.</w:t>
      </w:r>
    </w:p>
    <w:p w:rsidR="00B24816" w:rsidRPr="00B2481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val="it-IT" w:eastAsia="fr-FR"/>
        </w:rPr>
      </w:pPr>
      <w:r w:rsidRPr="00B24816">
        <w:rPr>
          <w:rFonts w:ascii="Times New Roman" w:eastAsia="Times New Roman" w:hAnsi="Times New Roman" w:cs="Times New Roman"/>
          <w:lang w:val="it-IT" w:eastAsia="fr-FR"/>
        </w:rPr>
        <w:t>AM POC isi rezerva dreptul de a decide rezilierea prezentului contract si pentru alte cazuri impuse de legislatia aplicabilă Contractului si care nu au fost cuprinse in situaţiile de mai sus.</w:t>
      </w:r>
    </w:p>
    <w:p w:rsidR="00B24816" w:rsidRPr="00B2481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 xml:space="preserve">Prin excepţie de la prevederile art. 15 alin. (1) din Contractul de </w:t>
      </w:r>
      <w:proofErr w:type="spellStart"/>
      <w:r w:rsidRPr="00B24816">
        <w:rPr>
          <w:rFonts w:ascii="Times New Roman" w:eastAsia="Times New Roman" w:hAnsi="Times New Roman" w:cs="Times New Roman"/>
          <w:lang w:eastAsia="fr-FR"/>
        </w:rPr>
        <w:t>finantare</w:t>
      </w:r>
      <w:proofErr w:type="spellEnd"/>
      <w:r w:rsidRPr="00B24816">
        <w:rPr>
          <w:rFonts w:ascii="Times New Roman" w:eastAsia="Times New Roman" w:hAnsi="Times New Roman" w:cs="Times New Roman"/>
          <w:lang w:eastAsia="fr-FR"/>
        </w:rPr>
        <w:t xml:space="preserve"> - </w:t>
      </w:r>
      <w:proofErr w:type="spellStart"/>
      <w:r w:rsidRPr="00B24816">
        <w:rPr>
          <w:rFonts w:ascii="Times New Roman" w:eastAsia="Times New Roman" w:hAnsi="Times New Roman" w:cs="Times New Roman"/>
          <w:lang w:eastAsia="fr-FR"/>
        </w:rPr>
        <w:t>Conditii</w:t>
      </w:r>
      <w:proofErr w:type="spellEnd"/>
      <w:r w:rsidRPr="00B24816">
        <w:rPr>
          <w:rFonts w:ascii="Times New Roman" w:eastAsia="Times New Roman" w:hAnsi="Times New Roman" w:cs="Times New Roman"/>
          <w:lang w:eastAsia="fr-FR"/>
        </w:rPr>
        <w:t xml:space="preserve"> Generale, se prevede ca Beneficiarul are dreptul de a decide si de a </w:t>
      </w:r>
      <w:proofErr w:type="spellStart"/>
      <w:r w:rsidRPr="00B24816">
        <w:rPr>
          <w:rFonts w:ascii="Times New Roman" w:eastAsia="Times New Roman" w:hAnsi="Times New Roman" w:cs="Times New Roman"/>
          <w:lang w:eastAsia="fr-FR"/>
        </w:rPr>
        <w:t>initia</w:t>
      </w:r>
      <w:proofErr w:type="spellEnd"/>
      <w:r w:rsidRPr="00B24816">
        <w:rPr>
          <w:rFonts w:ascii="Times New Roman" w:eastAsia="Times New Roman" w:hAnsi="Times New Roman" w:cs="Times New Roman"/>
          <w:lang w:eastAsia="fr-FR"/>
        </w:rPr>
        <w:t xml:space="preserve"> din proprie inițiativă rezilierea contractului, cu condiţia ca solicitarea acestuia să fie deplin justificată prin informarea în prealabil a AM POC/OIPOC.</w:t>
      </w:r>
    </w:p>
    <w:p w:rsidR="00B24816" w:rsidRPr="00B2481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 xml:space="preserve">AM POC poate suspenda aplicarea prevederilor contractului de finanţare şi, în mod subsecvent, poate suspenda plata/rambursarea sumelor solicitate de beneficiar, ca măsură de prevedere, anterior suspendării, în situaţia în care se îndeplinesc condiţiile de suspendare prevăzute în prezenta anexa. </w:t>
      </w:r>
    </w:p>
    <w:p w:rsidR="00B24816" w:rsidRPr="00B2481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În situația în care prezentul Contract de finanțare va fi reziliat din culpa Beneficiarului/Liderului de parteneriat/Partenerilor, acesta/aceștia, după caz, poate/pot fi exclus/excluși de la participarea la selecția publică de proiecte și de la acordarea finanțării nerambursabile pentru o perioadă de 2 (doi) ani.</w:t>
      </w:r>
    </w:p>
    <w:p w:rsidR="00B24816" w:rsidRPr="00B2481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 xml:space="preserve">Prin </w:t>
      </w:r>
      <w:proofErr w:type="spellStart"/>
      <w:r w:rsidRPr="00B24816">
        <w:rPr>
          <w:rFonts w:ascii="Times New Roman" w:eastAsia="Times New Roman" w:hAnsi="Times New Roman" w:cs="Times New Roman"/>
          <w:lang w:eastAsia="fr-FR"/>
        </w:rPr>
        <w:t>exceptie</w:t>
      </w:r>
      <w:proofErr w:type="spellEnd"/>
      <w:r w:rsidRPr="00B24816">
        <w:rPr>
          <w:rFonts w:ascii="Times New Roman" w:eastAsia="Times New Roman" w:hAnsi="Times New Roman" w:cs="Times New Roman"/>
          <w:lang w:eastAsia="fr-FR"/>
        </w:rPr>
        <w:t xml:space="preserve"> de la prevederile art. 15 , alin. (2) lit. (a) din Contractul de </w:t>
      </w:r>
      <w:proofErr w:type="spellStart"/>
      <w:r w:rsidRPr="00B24816">
        <w:rPr>
          <w:rFonts w:ascii="Times New Roman" w:eastAsia="Times New Roman" w:hAnsi="Times New Roman" w:cs="Times New Roman"/>
          <w:lang w:eastAsia="fr-FR"/>
        </w:rPr>
        <w:t>finantare</w:t>
      </w:r>
      <w:proofErr w:type="spellEnd"/>
      <w:r w:rsidRPr="00B24816">
        <w:rPr>
          <w:rFonts w:ascii="Times New Roman" w:eastAsia="Times New Roman" w:hAnsi="Times New Roman" w:cs="Times New Roman"/>
          <w:lang w:eastAsia="fr-FR"/>
        </w:rPr>
        <w:t xml:space="preserve"> – </w:t>
      </w:r>
      <w:proofErr w:type="spellStart"/>
      <w:r w:rsidRPr="00B24816">
        <w:rPr>
          <w:rFonts w:ascii="Times New Roman" w:eastAsia="Times New Roman" w:hAnsi="Times New Roman" w:cs="Times New Roman"/>
          <w:lang w:eastAsia="fr-FR"/>
        </w:rPr>
        <w:t>Conditii</w:t>
      </w:r>
      <w:proofErr w:type="spellEnd"/>
      <w:r w:rsidRPr="00B24816">
        <w:rPr>
          <w:rFonts w:ascii="Times New Roman" w:eastAsia="Times New Roman" w:hAnsi="Times New Roman" w:cs="Times New Roman"/>
          <w:lang w:eastAsia="fr-FR"/>
        </w:rPr>
        <w:t xml:space="preserve"> generale, AM POC/OI POC îşi rezervă dreptul si poate decide rezilierea prezentului contract, fără îndeplinirea altor formalităţi şi fără intervenţia instanţei judecătoreşti, cu excepţia unei simple notificări de informare a Beneficiarului, în cazul in care, din motive imputabile Beneficiarului, acesta nu a început implementarea Proiectului în termen de 60 (șaizeci) zile de la data începerii implementării Proiectului, aşa cum este prevăzută aceasta la art.2, alin (2) din Condiţii generale sau de la data ce decurge din aprobarea notificării </w:t>
      </w:r>
      <w:proofErr w:type="spellStart"/>
      <w:r w:rsidRPr="00B24816">
        <w:rPr>
          <w:rFonts w:ascii="Times New Roman" w:eastAsia="Times New Roman" w:hAnsi="Times New Roman" w:cs="Times New Roman"/>
          <w:lang w:eastAsia="fr-FR"/>
        </w:rPr>
        <w:t>prevazute</w:t>
      </w:r>
      <w:proofErr w:type="spellEnd"/>
      <w:r w:rsidRPr="00B24816">
        <w:rPr>
          <w:rFonts w:ascii="Times New Roman" w:eastAsia="Times New Roman" w:hAnsi="Times New Roman" w:cs="Times New Roman"/>
          <w:lang w:eastAsia="fr-FR"/>
        </w:rPr>
        <w:t xml:space="preserve"> la art. 10, alin. (7),  din Condiţii generale.</w:t>
      </w: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Implementarea în parteneriat a proiectelor (dacă este cazul)</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Toţi partenerii sunt ţinuţi să respecte întocmai şi în integralitate prevederile prezentului Contract de Finanțare, ca lider al parteneriatului, răspunde în faţa AMPOC de îndeplinirea prevederilor prezentului Contract și de cele  ale Anexei 2 – Cererea de finanțare.</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lastRenderedPageBreak/>
        <w:t>Liderul parteneriatului este responsabil cu transmiterea cererilor de rambursare/plată/rapoartelor de progres către OIPOC conform prevederilor prezentului Contract de Finanţare.</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Pentru neregulile identificate în cadrul proiectelor implementate în parteneriat, AMPOC emite notificările și titlurile de creanță pe numele liderului de parteneriat sau după caz partenerului care a efectuat cheltuielile afectate de nereguli conform Anexei 5 Acordul încheiat între Beneficiar și Parteneri.</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cazul în care, unul dintre Parteneri se retrage sau nu-şi îndeplineşte obligaţiile conform Acordului de parteneriat încheiat cu Beneficiarul, acesta din urmă are obligaţia de a prelua activităţile Partenerului în cauză, indiferent de prevederile Acordului de parteneriat.</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Beneficiarul poate înlocui Partenerii aprobaţi prin act adițional la Contractul de Finanțare, în cazuri temeinic justificate, cu aprobarea AMPOC și cu respectarea prevederilor legale, precum și a tuturor condițiilor stipulate în Acordul de parteneriat și prin Ghidul solicitantului aplicabil cererii de proiecte.</w:t>
      </w: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Publicarea datelor</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Beneficiarul este de acord ca următoarele date să fie publicate de către OIPOC: denumirea beneficiarului, denumirea Proiectului, valoarea totală a finanţării nerambursabile acordate, datele de începere şi de finalizare ale Proiectului, locul de implementare a acestuia, precum şi orice alte documente cu condiţia de a nu se aduce atingere prevederilor legale.</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lang w:eastAsia="ro-RO"/>
        </w:rPr>
      </w:pP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 xml:space="preserve">  Subcontractarea şi cesiunea</w:t>
      </w:r>
    </w:p>
    <w:p w:rsidR="00B24816" w:rsidRPr="00B24816" w:rsidRDefault="00B24816" w:rsidP="00B24816">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Subcontractorii nu sunt parteneri sau asociaţi ai beneficiarului sau partenerilor în baza prezentului contract.</w:t>
      </w:r>
    </w:p>
    <w:p w:rsidR="00B24816" w:rsidRPr="00B24816" w:rsidRDefault="00B24816" w:rsidP="00B24816">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 xml:space="preserve">Partenerii nu pot subcontracta activitatea pentru care au fost </w:t>
      </w:r>
      <w:proofErr w:type="spellStart"/>
      <w:r w:rsidRPr="00B24816">
        <w:rPr>
          <w:rFonts w:ascii="Times New Roman" w:eastAsia="Times New Roman" w:hAnsi="Times New Roman" w:cs="Times New Roman"/>
          <w:lang w:eastAsia="fr-FR"/>
        </w:rPr>
        <w:t>alesi</w:t>
      </w:r>
      <w:proofErr w:type="spellEnd"/>
      <w:r w:rsidRPr="00B24816">
        <w:rPr>
          <w:rFonts w:ascii="Times New Roman" w:eastAsia="Times New Roman" w:hAnsi="Times New Roman" w:cs="Times New Roman"/>
          <w:lang w:eastAsia="fr-FR"/>
        </w:rPr>
        <w:t xml:space="preserve"> parteneri.</w:t>
      </w:r>
    </w:p>
    <w:p w:rsidR="00B24816" w:rsidRPr="00B24816" w:rsidRDefault="00B24816" w:rsidP="00B24816">
      <w:pPr>
        <w:autoSpaceDE w:val="0"/>
        <w:autoSpaceDN w:val="0"/>
        <w:adjustRightInd w:val="0"/>
        <w:spacing w:after="0" w:line="240" w:lineRule="auto"/>
        <w:jc w:val="both"/>
        <w:rPr>
          <w:rFonts w:ascii="Times New Roman" w:eastAsia="Times New Roman" w:hAnsi="Times New Roman" w:cs="Times New Roman"/>
          <w:lang w:eastAsia="fr-FR"/>
        </w:rPr>
      </w:pPr>
    </w:p>
    <w:p w:rsidR="00B24816" w:rsidRPr="00B24816" w:rsidRDefault="00B24816" w:rsidP="00B24816">
      <w:pPr>
        <w:autoSpaceDE w:val="0"/>
        <w:autoSpaceDN w:val="0"/>
        <w:adjustRightInd w:val="0"/>
        <w:spacing w:after="0" w:line="240" w:lineRule="auto"/>
        <w:jc w:val="both"/>
        <w:rPr>
          <w:rFonts w:ascii="Times New Roman" w:eastAsia="Times New Roman" w:hAnsi="Times New Roman" w:cs="Times New Roman"/>
          <w:lang w:eastAsia="fr-FR"/>
        </w:rPr>
      </w:pP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Conflictul de interese şi regimul incompatibilităţilor</w:t>
      </w:r>
    </w:p>
    <w:p w:rsidR="00B24816" w:rsidRPr="00B24816" w:rsidRDefault="00B24816" w:rsidP="00B24816">
      <w:pPr>
        <w:autoSpaceDE w:val="0"/>
        <w:autoSpaceDN w:val="0"/>
        <w:adjustRightInd w:val="0"/>
        <w:spacing w:after="0" w:line="240" w:lineRule="auto"/>
        <w:jc w:val="both"/>
        <w:rPr>
          <w:rFonts w:ascii="Times New Roman" w:eastAsia="Times New Roman" w:hAnsi="Times New Roman" w:cs="Times New Roman"/>
          <w:lang w:val="it-IT" w:eastAsia="fr-FR"/>
        </w:rPr>
      </w:pPr>
      <w:r w:rsidRPr="00B24816">
        <w:rPr>
          <w:rFonts w:ascii="Times New Roman" w:eastAsia="Times New Roman" w:hAnsi="Times New Roman" w:cs="Times New Roman"/>
          <w:lang w:eastAsia="fr-FR"/>
        </w:rPr>
        <w:t>(1) Reprezintă conflict de interese sau incompatibilitate orice situaţie definită ca atare în legislaţia naţională şi comun</w:t>
      </w:r>
      <w:r w:rsidRPr="00B24816">
        <w:rPr>
          <w:rFonts w:ascii="Times New Roman" w:eastAsia="Times New Roman" w:hAnsi="Times New Roman" w:cs="Times New Roman"/>
          <w:lang w:val="it-IT" w:eastAsia="fr-FR"/>
        </w:rPr>
        <w:t>itară. Părţile contractante se obligă să întreprindă toate diligenţele necesare pentru a identifica si evita orice conflict de interese sau incompatibilitate definită de legislaţia comunitara si naţională în vigoare şi să se informeze reciproc, cu celeritate, în legătură cu orice situaţie de conflict de interese sau incompatibilitate, potenţiala, actuala sau consumată.</w:t>
      </w:r>
    </w:p>
    <w:p w:rsidR="00B24816" w:rsidRPr="00B24816" w:rsidRDefault="00B24816" w:rsidP="00B24816">
      <w:pPr>
        <w:autoSpaceDE w:val="0"/>
        <w:autoSpaceDN w:val="0"/>
        <w:adjustRightInd w:val="0"/>
        <w:spacing w:after="0" w:line="240" w:lineRule="auto"/>
        <w:jc w:val="both"/>
        <w:rPr>
          <w:rFonts w:ascii="Times New Roman" w:eastAsia="Times New Roman" w:hAnsi="Times New Roman" w:cs="Times New Roman"/>
          <w:lang w:val="it-IT" w:eastAsia="fr-FR"/>
        </w:rPr>
      </w:pPr>
      <w:r w:rsidRPr="00B24816">
        <w:rPr>
          <w:rFonts w:ascii="Times New Roman" w:eastAsia="Times New Roman" w:hAnsi="Times New Roman" w:cs="Times New Roman"/>
          <w:lang w:val="it-IT" w:eastAsia="fr-FR"/>
        </w:rPr>
        <w:t>(2) Dispoziţiile menţionate la alin. (1) se aplică partenerilor, subcontractorilor, furnizorilor şi angajaţilor Beneficiarului, precum şi angajaţilor AMPOC/OIPOC implicaţi în realizarea prevederilor prezentului contract de finanţare.</w:t>
      </w:r>
    </w:p>
    <w:p w:rsidR="00B24816" w:rsidRPr="00B24816" w:rsidRDefault="00B24816" w:rsidP="00B24816">
      <w:pPr>
        <w:autoSpaceDE w:val="0"/>
        <w:autoSpaceDN w:val="0"/>
        <w:adjustRightInd w:val="0"/>
        <w:spacing w:after="0" w:line="240" w:lineRule="auto"/>
        <w:jc w:val="both"/>
        <w:rPr>
          <w:rFonts w:ascii="Times New Roman" w:eastAsia="Times New Roman" w:hAnsi="Times New Roman" w:cs="Times New Roman"/>
          <w:lang w:val="it-IT" w:eastAsia="fr-FR"/>
        </w:rPr>
      </w:pPr>
      <w:r w:rsidRPr="00B24816">
        <w:rPr>
          <w:rFonts w:ascii="Times New Roman" w:eastAsia="Times New Roman" w:hAnsi="Times New Roman" w:cs="Times New Roman"/>
          <w:lang w:val="it-IT" w:eastAsia="fr-FR"/>
        </w:rPr>
        <w:t>(3) AMPOC/OIPOC îşi rezervă dreptul de a verifica dacă măsurile luate de Beneficiar sunt potrivite şi de a solicita Beneficiarului să ia măsuri suplimentare, dacă este necesar, pentru evitarea conflictului de interese sau a unei incompatibilităţi. În aceste situaţii, AM POC/OI poate impune sancţiuni administrative sau/si financiare proporţionale cu gravitatea abaterii şi tinand cont de imprejurarile si circumstantele in care s-a constatat abaterea.</w:t>
      </w:r>
    </w:p>
    <w:p w:rsidR="00B24816" w:rsidRPr="00B24816" w:rsidRDefault="00B24816" w:rsidP="00B24816">
      <w:pPr>
        <w:autoSpaceDE w:val="0"/>
        <w:autoSpaceDN w:val="0"/>
        <w:adjustRightInd w:val="0"/>
        <w:spacing w:after="0" w:line="240" w:lineRule="auto"/>
        <w:jc w:val="both"/>
        <w:rPr>
          <w:rFonts w:ascii="Times New Roman" w:eastAsia="Times New Roman" w:hAnsi="Times New Roman" w:cs="Times New Roman"/>
          <w:lang w:val="it-IT" w:eastAsia="fr-FR"/>
        </w:rPr>
      </w:pPr>
      <w:r w:rsidRPr="00B24816">
        <w:rPr>
          <w:rFonts w:ascii="Times New Roman" w:eastAsia="Times New Roman" w:hAnsi="Times New Roman" w:cs="Times New Roman"/>
          <w:lang w:val="it-IT" w:eastAsia="fr-FR"/>
        </w:rPr>
        <w:t>(4) Dispoziţiile prevăzute la alin. (1) - (3) se completează cu regulile în materia conflictului de interese prevăzute în Ordonanţa de urgenţă a Guvernului nr. 66/2011, aprobată cu modificări şi completări prin Legea nr. 142/2012, cu modificările şi completările ulterioare, şi în Normele metodologice de aplicare a prevederilor Ordonanţei de urgenţă a Guvernului nr. 66/2011 privind prevenirea, constatarea şi sancţionarea neregulilor apărute în obţinerea şi utilizarea fondurilor europene şi/sau a fondurilor publice naţionale aferente acestora, aprobate prin Hotărârea Guvernului nr. 875/2011, cu modificările şi completările ulterioare.</w:t>
      </w:r>
    </w:p>
    <w:p w:rsidR="00B24816" w:rsidRPr="00B24816" w:rsidRDefault="00B24816" w:rsidP="00B24816">
      <w:pPr>
        <w:autoSpaceDE w:val="0"/>
        <w:autoSpaceDN w:val="0"/>
        <w:adjustRightInd w:val="0"/>
        <w:spacing w:after="0" w:line="240" w:lineRule="auto"/>
        <w:jc w:val="both"/>
        <w:rPr>
          <w:rFonts w:ascii="Times New Roman" w:eastAsia="Times New Roman" w:hAnsi="Times New Roman" w:cs="Times New Roman"/>
          <w:lang w:val="it-IT" w:eastAsia="fr-FR"/>
        </w:rPr>
      </w:pP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 xml:space="preserve"> Nereguli si fraude</w:t>
      </w:r>
    </w:p>
    <w:p w:rsidR="00B24816" w:rsidRPr="00B24816" w:rsidRDefault="00B24816" w:rsidP="00B24816">
      <w:pPr>
        <w:autoSpaceDE w:val="0"/>
        <w:autoSpaceDN w:val="0"/>
        <w:adjustRightInd w:val="0"/>
        <w:spacing w:after="0" w:line="240" w:lineRule="auto"/>
        <w:jc w:val="both"/>
        <w:rPr>
          <w:rFonts w:ascii="Times New Roman" w:eastAsia="Times New Roman" w:hAnsi="Times New Roman" w:cs="Times New Roman"/>
          <w:lang w:val="it-IT" w:eastAsia="fr-FR"/>
        </w:rPr>
      </w:pPr>
      <w:r w:rsidRPr="00B24816">
        <w:rPr>
          <w:rFonts w:ascii="Times New Roman" w:eastAsia="Times New Roman" w:hAnsi="Times New Roman" w:cs="Times New Roman"/>
          <w:lang w:val="it-IT" w:eastAsia="fr-FR"/>
        </w:rPr>
        <w:t xml:space="preserve">(1) Termenii ”neregulă” şi „fraudă” au înţelesul dat si în Regulamentul (UE) nr. 1303/2013 al Parlamentului European si al Consiliului din 17 decembrie 2013. </w:t>
      </w:r>
    </w:p>
    <w:p w:rsidR="00B24816" w:rsidRPr="00B24816" w:rsidRDefault="00B24816" w:rsidP="00B24816">
      <w:pPr>
        <w:autoSpaceDE w:val="0"/>
        <w:autoSpaceDN w:val="0"/>
        <w:adjustRightInd w:val="0"/>
        <w:spacing w:after="0" w:line="240" w:lineRule="auto"/>
        <w:jc w:val="both"/>
        <w:rPr>
          <w:rFonts w:ascii="Times New Roman" w:eastAsia="Times New Roman" w:hAnsi="Times New Roman" w:cs="Times New Roman"/>
          <w:lang w:val="it-IT" w:eastAsia="fr-FR"/>
        </w:rPr>
      </w:pPr>
      <w:r w:rsidRPr="00B24816">
        <w:rPr>
          <w:rFonts w:ascii="Times New Roman" w:eastAsia="Times New Roman" w:hAnsi="Times New Roman" w:cs="Times New Roman"/>
          <w:lang w:val="it-IT" w:eastAsia="fr-FR"/>
        </w:rPr>
        <w:t>(2) Pentru neregulile identificate în cadrul proiectelor implementate în parteneriat, notificările şi titlurile de creanţă se emit pe numele liderului de parteneriat/ partenerului care a efectuat cheltuielile afectate de nereguli, conform acordului de parteneriat.</w:t>
      </w:r>
    </w:p>
    <w:p w:rsidR="00B24816" w:rsidRPr="00B24816" w:rsidRDefault="00B24816" w:rsidP="00B24816">
      <w:pPr>
        <w:widowControl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val="pt-BR" w:eastAsia="ro-RO"/>
        </w:rPr>
        <w:t xml:space="preserve">(3) AM POC/OIPOC poate suspenda aplicarea prevederilor contractului de finanţare şi, în mod </w:t>
      </w:r>
      <w:r w:rsidRPr="00B24816">
        <w:rPr>
          <w:rFonts w:ascii="Times New Roman" w:eastAsia="Arial Unicode MS" w:hAnsi="Times New Roman" w:cs="Times New Roman"/>
          <w:lang w:val="pt-BR" w:eastAsia="ro-RO"/>
        </w:rPr>
        <w:lastRenderedPageBreak/>
        <w:t>subsecvent, poate suspenda plata/rambursarea sumelor solicitate de beneficiar, în condiţiile prevăzute de art. 8 alin. (2) din OUG 66/2011, respectiv doar în situaţia în care organul de urmărire penală, transmite cazul spre soluţionare instanţelor de judecată.</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r w:rsidRPr="00B24816">
        <w:rPr>
          <w:rFonts w:ascii="Times New Roman" w:eastAsia="Arial Unicode MS" w:hAnsi="Times New Roman" w:cs="Times New Roman"/>
          <w:lang w:eastAsia="ro-RO"/>
        </w:rPr>
        <w:t xml:space="preserve"> </w:t>
      </w:r>
      <w:r w:rsidRPr="00B24816">
        <w:rPr>
          <w:rFonts w:ascii="Times New Roman" w:eastAsia="Arial Unicode MS" w:hAnsi="Times New Roman" w:cs="Times New Roman"/>
          <w:b/>
          <w:lang w:eastAsia="ro-RO"/>
        </w:rPr>
        <w:t xml:space="preserve"> Acordarea finanţării în condiţiile ajutorului de </w:t>
      </w:r>
      <w:proofErr w:type="spellStart"/>
      <w:r w:rsidRPr="00B24816">
        <w:rPr>
          <w:rFonts w:ascii="Times New Roman" w:eastAsia="Arial Unicode MS" w:hAnsi="Times New Roman" w:cs="Times New Roman"/>
          <w:b/>
          <w:lang w:eastAsia="ro-RO"/>
        </w:rPr>
        <w:t>minimis</w:t>
      </w:r>
      <w:proofErr w:type="spellEnd"/>
      <w:r w:rsidRPr="00B24816">
        <w:rPr>
          <w:rFonts w:ascii="Times New Roman" w:eastAsia="Arial Unicode MS" w:hAnsi="Times New Roman" w:cs="Times New Roman"/>
          <w:b/>
          <w:lang w:eastAsia="ro-RO"/>
        </w:rPr>
        <w:t xml:space="preserve">/ ajutorului de stat </w:t>
      </w:r>
    </w:p>
    <w:p w:rsidR="00B24816" w:rsidRPr="00B24816" w:rsidRDefault="00B24816" w:rsidP="00B24816">
      <w:pPr>
        <w:widowControl w:val="0"/>
        <w:numPr>
          <w:ilvl w:val="1"/>
          <w:numId w:val="14"/>
        </w:numPr>
        <w:autoSpaceDE w:val="0"/>
        <w:autoSpaceDN w:val="0"/>
        <w:adjustRightInd w:val="0"/>
        <w:spacing w:after="0" w:line="240" w:lineRule="auto"/>
        <w:contextualSpacing/>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 cadrul prezentului contract, finanțarea nerambursabilă se acordă sub formă de ajutor de </w:t>
      </w:r>
      <w:proofErr w:type="spellStart"/>
      <w:r w:rsidRPr="00B24816">
        <w:rPr>
          <w:rFonts w:ascii="Times New Roman" w:eastAsia="Arial Unicode MS" w:hAnsi="Times New Roman" w:cs="Times New Roman"/>
          <w:lang w:eastAsia="ro-RO"/>
        </w:rPr>
        <w:t>minimis</w:t>
      </w:r>
      <w:proofErr w:type="spellEnd"/>
      <w:r w:rsidRPr="00B24816">
        <w:rPr>
          <w:rFonts w:ascii="Times New Roman" w:eastAsia="Arial Unicode MS" w:hAnsi="Times New Roman" w:cs="Times New Roman"/>
          <w:lang w:eastAsia="ro-RO"/>
        </w:rPr>
        <w:t xml:space="preserve">/stat, după caz. </w:t>
      </w:r>
    </w:p>
    <w:p w:rsidR="00B24816" w:rsidRPr="00B24816" w:rsidRDefault="00B24816" w:rsidP="00B24816">
      <w:pPr>
        <w:widowControl w:val="0"/>
        <w:numPr>
          <w:ilvl w:val="1"/>
          <w:numId w:val="14"/>
        </w:numPr>
        <w:autoSpaceDE w:val="0"/>
        <w:autoSpaceDN w:val="0"/>
        <w:adjustRightInd w:val="0"/>
        <w:spacing w:after="0" w:line="240" w:lineRule="auto"/>
        <w:contextualSpacing/>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Data acordării ajutorului de </w:t>
      </w:r>
      <w:proofErr w:type="spellStart"/>
      <w:r w:rsidRPr="00B24816">
        <w:rPr>
          <w:rFonts w:ascii="Times New Roman" w:eastAsia="Arial Unicode MS" w:hAnsi="Times New Roman" w:cs="Times New Roman"/>
          <w:lang w:eastAsia="ro-RO"/>
        </w:rPr>
        <w:t>minimis</w:t>
      </w:r>
      <w:proofErr w:type="spellEnd"/>
      <w:r w:rsidRPr="00B24816">
        <w:rPr>
          <w:rFonts w:ascii="Times New Roman" w:eastAsia="Arial Unicode MS" w:hAnsi="Times New Roman" w:cs="Times New Roman"/>
          <w:lang w:eastAsia="ro-RO"/>
        </w:rPr>
        <w:t xml:space="preserve"> este data la care intră în vigoare contractul de finanțare, indiferent de momentul efectuării plăților/ rambursărilor efective în cadrul proiectului.</w:t>
      </w:r>
    </w:p>
    <w:p w:rsidR="00B24816" w:rsidRPr="00B24816" w:rsidRDefault="00B24816" w:rsidP="00B24816">
      <w:pPr>
        <w:widowControl w:val="0"/>
        <w:autoSpaceDE w:val="0"/>
        <w:autoSpaceDN w:val="0"/>
        <w:adjustRightInd w:val="0"/>
        <w:spacing w:after="0" w:line="240" w:lineRule="auto"/>
        <w:contextualSpacing/>
        <w:jc w:val="both"/>
        <w:rPr>
          <w:rFonts w:ascii="Times New Roman" w:eastAsia="Arial Unicode MS" w:hAnsi="Times New Roman" w:cs="Times New Roman"/>
          <w:lang w:eastAsia="ro-RO"/>
        </w:rPr>
      </w:pPr>
    </w:p>
    <w:p w:rsidR="00B24816" w:rsidRPr="00B24816" w:rsidRDefault="00B24816" w:rsidP="00B24816">
      <w:pPr>
        <w:widowControl w:val="0"/>
        <w:numPr>
          <w:ilvl w:val="1"/>
          <w:numId w:val="14"/>
        </w:numPr>
        <w:autoSpaceDE w:val="0"/>
        <w:autoSpaceDN w:val="0"/>
        <w:adjustRightInd w:val="0"/>
        <w:spacing w:after="0" w:line="240" w:lineRule="auto"/>
        <w:contextualSpacing/>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 completarea obligațiilor Beneficiarului menționate la art. 7 alin. (5)-(8) din Condițiile Generale, în vederea asigurării monitorizării ajutoarelor de </w:t>
      </w:r>
      <w:proofErr w:type="spellStart"/>
      <w:r w:rsidRPr="00B24816">
        <w:rPr>
          <w:rFonts w:ascii="Times New Roman" w:eastAsia="Arial Unicode MS" w:hAnsi="Times New Roman" w:cs="Times New Roman"/>
          <w:lang w:eastAsia="ro-RO"/>
        </w:rPr>
        <w:t>minimis</w:t>
      </w:r>
      <w:proofErr w:type="spellEnd"/>
      <w:r w:rsidRPr="00B24816">
        <w:rPr>
          <w:rFonts w:ascii="Times New Roman" w:eastAsia="Arial Unicode MS" w:hAnsi="Times New Roman" w:cs="Times New Roman"/>
          <w:lang w:eastAsia="ro-RO"/>
        </w:rPr>
        <w:t xml:space="preserve">/stat, Beneficiarul are obligaţia să păstreze evidenţa detaliată a finanțării nerambursabile acordate în cadrul prezentului contract pe o perioadă de minimum 10 ani fiscali de la data intrării în vigoare a prezentului contract sau până la închiderea oficială a programului, oricare intervine ultima. Această evidenţă trebuie să conţină toate informaţiile necesare pentru a demonstra respectarea condiţiilor impuse de legislaţia comunitară în domeniul ajutorului de stat şi de </w:t>
      </w:r>
      <w:proofErr w:type="spellStart"/>
      <w:r w:rsidRPr="00B24816">
        <w:rPr>
          <w:rFonts w:ascii="Times New Roman" w:eastAsia="Arial Unicode MS" w:hAnsi="Times New Roman" w:cs="Times New Roman"/>
          <w:lang w:eastAsia="ro-RO"/>
        </w:rPr>
        <w:t>minimis</w:t>
      </w:r>
      <w:proofErr w:type="spellEnd"/>
      <w:r w:rsidRPr="00B24816">
        <w:rPr>
          <w:rFonts w:ascii="Times New Roman" w:eastAsia="Arial Unicode MS" w:hAnsi="Times New Roman" w:cs="Times New Roman"/>
          <w:lang w:eastAsia="ro-RO"/>
        </w:rPr>
        <w:t>, sub sancțiunea recuperării ajutorului de stat acordat în conformitate cu prevederile prezentului contract de finanțare.</w:t>
      </w:r>
    </w:p>
    <w:p w:rsidR="00B24816" w:rsidRPr="00B24816" w:rsidRDefault="00B24816" w:rsidP="00B24816">
      <w:pPr>
        <w:widowControl w:val="0"/>
        <w:numPr>
          <w:ilvl w:val="1"/>
          <w:numId w:val="14"/>
        </w:numPr>
        <w:tabs>
          <w:tab w:val="right" w:pos="9000"/>
        </w:tabs>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cazul proiectelor finanțate prin scheme de ajutor de stat/</w:t>
      </w:r>
      <w:proofErr w:type="spellStart"/>
      <w:r w:rsidRPr="00B24816">
        <w:rPr>
          <w:rFonts w:ascii="Times New Roman" w:eastAsia="Arial Unicode MS" w:hAnsi="Times New Roman" w:cs="Times New Roman"/>
          <w:lang w:eastAsia="ro-RO"/>
        </w:rPr>
        <w:t>minimis</w:t>
      </w:r>
      <w:proofErr w:type="spellEnd"/>
      <w:r w:rsidRPr="00B24816">
        <w:rPr>
          <w:rFonts w:ascii="Times New Roman" w:eastAsia="Arial Unicode MS" w:hAnsi="Times New Roman" w:cs="Times New Roman"/>
          <w:lang w:eastAsia="ro-RO"/>
        </w:rPr>
        <w:t xml:space="preserve"> se vor calcula dobânzi de întârziere în condițiile prevederilor legale privind ajutoarele de stat/</w:t>
      </w:r>
      <w:proofErr w:type="spellStart"/>
      <w:r w:rsidRPr="00B24816">
        <w:rPr>
          <w:rFonts w:ascii="Times New Roman" w:eastAsia="Arial Unicode MS" w:hAnsi="Times New Roman" w:cs="Times New Roman"/>
          <w:lang w:eastAsia="ro-RO"/>
        </w:rPr>
        <w:t>minimis</w:t>
      </w:r>
      <w:proofErr w:type="spellEnd"/>
      <w:r w:rsidRPr="00B24816">
        <w:rPr>
          <w:rFonts w:ascii="Times New Roman" w:eastAsia="Arial Unicode MS" w:hAnsi="Times New Roman" w:cs="Times New Roman"/>
          <w:lang w:eastAsia="ro-RO"/>
        </w:rPr>
        <w:t>.</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lang w:eastAsia="ro-RO"/>
        </w:rPr>
      </w:pPr>
    </w:p>
    <w:p w:rsidR="00B24816" w:rsidRPr="00B24816" w:rsidRDefault="00B24816" w:rsidP="00B24816">
      <w:pPr>
        <w:widowControl w:val="0"/>
        <w:spacing w:after="0" w:line="240" w:lineRule="auto"/>
        <w:jc w:val="both"/>
        <w:rPr>
          <w:rFonts w:ascii="Times New Roman" w:eastAsia="Arial Unicode MS" w:hAnsi="Times New Roman" w:cs="Times New Roman"/>
          <w:lang w:eastAsia="ro-RO"/>
        </w:rPr>
      </w:pPr>
    </w:p>
    <w:p w:rsidR="00256FCE" w:rsidRDefault="00256FCE" w:rsidP="00B24816">
      <w:pPr>
        <w:jc w:val="both"/>
      </w:pPr>
    </w:p>
    <w:sectPr w:rsidR="00256FC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CC3" w:rsidRDefault="00AD3CC3" w:rsidP="00637370">
      <w:pPr>
        <w:spacing w:after="0" w:line="240" w:lineRule="auto"/>
      </w:pPr>
      <w:r>
        <w:separator/>
      </w:r>
    </w:p>
  </w:endnote>
  <w:endnote w:type="continuationSeparator" w:id="0">
    <w:p w:rsidR="00AD3CC3" w:rsidRDefault="00AD3CC3" w:rsidP="006373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1138215"/>
      <w:docPartObj>
        <w:docPartGallery w:val="Page Numbers (Bottom of Page)"/>
        <w:docPartUnique/>
      </w:docPartObj>
    </w:sdtPr>
    <w:sdtEndPr/>
    <w:sdtContent>
      <w:sdt>
        <w:sdtPr>
          <w:id w:val="-1669238322"/>
          <w:docPartObj>
            <w:docPartGallery w:val="Page Numbers (Top of Page)"/>
            <w:docPartUnique/>
          </w:docPartObj>
        </w:sdtPr>
        <w:sdtEndPr/>
        <w:sdtContent>
          <w:p w:rsidR="00637370" w:rsidRDefault="00637370">
            <w:pPr>
              <w:pStyle w:val="Footer"/>
              <w:jc w:val="center"/>
            </w:pPr>
            <w:r>
              <w:t xml:space="preserve">Pagină </w:t>
            </w:r>
            <w:r>
              <w:rPr>
                <w:b/>
                <w:bCs/>
                <w:sz w:val="24"/>
                <w:szCs w:val="24"/>
              </w:rPr>
              <w:fldChar w:fldCharType="begin"/>
            </w:r>
            <w:r>
              <w:rPr>
                <w:b/>
                <w:bCs/>
              </w:rPr>
              <w:instrText>PAGE</w:instrText>
            </w:r>
            <w:r>
              <w:rPr>
                <w:b/>
                <w:bCs/>
                <w:sz w:val="24"/>
                <w:szCs w:val="24"/>
              </w:rPr>
              <w:fldChar w:fldCharType="separate"/>
            </w:r>
            <w:r w:rsidR="00C03ED8">
              <w:rPr>
                <w:b/>
                <w:bCs/>
                <w:noProof/>
              </w:rPr>
              <w:t>16</w:t>
            </w:r>
            <w:r>
              <w:rPr>
                <w:b/>
                <w:bCs/>
                <w:sz w:val="24"/>
                <w:szCs w:val="24"/>
              </w:rPr>
              <w:fldChar w:fldCharType="end"/>
            </w:r>
            <w:r>
              <w:t xml:space="preserve"> din </w:t>
            </w:r>
            <w:r>
              <w:rPr>
                <w:b/>
                <w:bCs/>
                <w:sz w:val="24"/>
                <w:szCs w:val="24"/>
              </w:rPr>
              <w:fldChar w:fldCharType="begin"/>
            </w:r>
            <w:r>
              <w:rPr>
                <w:b/>
                <w:bCs/>
              </w:rPr>
              <w:instrText>NUMPAGES</w:instrText>
            </w:r>
            <w:r>
              <w:rPr>
                <w:b/>
                <w:bCs/>
                <w:sz w:val="24"/>
                <w:szCs w:val="24"/>
              </w:rPr>
              <w:fldChar w:fldCharType="separate"/>
            </w:r>
            <w:r w:rsidR="00C03ED8">
              <w:rPr>
                <w:b/>
                <w:bCs/>
                <w:noProof/>
              </w:rPr>
              <w:t>16</w:t>
            </w:r>
            <w:r>
              <w:rPr>
                <w:b/>
                <w:bCs/>
                <w:sz w:val="24"/>
                <w:szCs w:val="24"/>
              </w:rPr>
              <w:fldChar w:fldCharType="end"/>
            </w:r>
          </w:p>
        </w:sdtContent>
      </w:sdt>
    </w:sdtContent>
  </w:sdt>
  <w:p w:rsidR="00637370" w:rsidRDefault="006373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CC3" w:rsidRDefault="00AD3CC3" w:rsidP="00637370">
      <w:pPr>
        <w:spacing w:after="0" w:line="240" w:lineRule="auto"/>
      </w:pPr>
      <w:r>
        <w:separator/>
      </w:r>
    </w:p>
  </w:footnote>
  <w:footnote w:type="continuationSeparator" w:id="0">
    <w:p w:rsidR="00AD3CC3" w:rsidRDefault="00AD3CC3" w:rsidP="006373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A4544"/>
    <w:multiLevelType w:val="hybridMultilevel"/>
    <w:tmpl w:val="E6AA8E76"/>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07142B0B"/>
    <w:multiLevelType w:val="hybridMultilevel"/>
    <w:tmpl w:val="B26C81E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
    <w:nsid w:val="082E7C8D"/>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3">
    <w:nsid w:val="0A7674BA"/>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4">
    <w:nsid w:val="0B1266CA"/>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5">
    <w:nsid w:val="11CB5649"/>
    <w:multiLevelType w:val="hybridMultilevel"/>
    <w:tmpl w:val="112C0B9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nsid w:val="207F5D69"/>
    <w:multiLevelType w:val="hybridMultilevel"/>
    <w:tmpl w:val="B27493F8"/>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7">
    <w:nsid w:val="35BE0492"/>
    <w:multiLevelType w:val="multilevel"/>
    <w:tmpl w:val="E9585878"/>
    <w:lvl w:ilvl="0">
      <w:start w:val="1"/>
      <w:numFmt w:val="decimal"/>
      <w:isLgl/>
      <w:lvlText w:val="Articolul %1"/>
      <w:lvlJc w:val="left"/>
      <w:pPr>
        <w:ind w:left="567" w:hanging="567"/>
      </w:pPr>
      <w:rPr>
        <w:rFonts w:ascii="Calibri" w:hAnsi="Calibri" w:cs="Times New Roman" w:hint="default"/>
        <w:b/>
        <w:i w:val="0"/>
        <w:color w:val="auto"/>
        <w:sz w:val="22"/>
      </w:rPr>
    </w:lvl>
    <w:lvl w:ilvl="1">
      <w:start w:val="1"/>
      <w:numFmt w:val="decimal"/>
      <w:lvlText w:val="(%2)"/>
      <w:lvlJc w:val="left"/>
      <w:pPr>
        <w:ind w:left="1134" w:hanging="567"/>
      </w:pPr>
      <w:rPr>
        <w:rFonts w:ascii="Calibri" w:hAnsi="Calibri" w:cs="Times New Roman" w:hint="default"/>
        <w:sz w:val="22"/>
      </w:rPr>
    </w:lvl>
    <w:lvl w:ilvl="2">
      <w:start w:val="1"/>
      <w:numFmt w:val="lowerLetter"/>
      <w:lvlText w:val="(%3)"/>
      <w:lvlJc w:val="left"/>
      <w:pPr>
        <w:ind w:left="2155" w:hanging="737"/>
      </w:pPr>
      <w:rPr>
        <w:rFonts w:ascii="Calibri" w:hAnsi="Calibri" w:cs="Times New Roman"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abstractNum w:abstractNumId="8">
    <w:nsid w:val="454229A9"/>
    <w:multiLevelType w:val="hybridMultilevel"/>
    <w:tmpl w:val="E98EB3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4FB92E73"/>
    <w:multiLevelType w:val="hybridMultilevel"/>
    <w:tmpl w:val="7C646C40"/>
    <w:lvl w:ilvl="0" w:tplc="6158F34C">
      <w:start w:val="1"/>
      <w:numFmt w:val="upperRoman"/>
      <w:lvlText w:val="%1."/>
      <w:lvlJc w:val="left"/>
      <w:pPr>
        <w:tabs>
          <w:tab w:val="num" w:pos="1080"/>
        </w:tabs>
        <w:ind w:left="1080" w:hanging="720"/>
      </w:pPr>
      <w:rPr>
        <w:rFonts w:cs="Times New Roman" w:hint="default"/>
        <w:b/>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0">
    <w:nsid w:val="625B76FF"/>
    <w:multiLevelType w:val="hybridMultilevel"/>
    <w:tmpl w:val="A96ACFB0"/>
    <w:lvl w:ilvl="0" w:tplc="163A240E">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1">
    <w:nsid w:val="67F4462D"/>
    <w:multiLevelType w:val="hybridMultilevel"/>
    <w:tmpl w:val="BB18043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hint="default"/>
      </w:rPr>
    </w:lvl>
    <w:lvl w:ilvl="2" w:tplc="08090005">
      <w:start w:val="1"/>
      <w:numFmt w:val="bullet"/>
      <w:lvlText w:val=""/>
      <w:lvlJc w:val="left"/>
      <w:pPr>
        <w:ind w:left="2586" w:hanging="360"/>
      </w:pPr>
      <w:rPr>
        <w:rFonts w:ascii="Wingdings" w:hAnsi="Wingdings" w:hint="default"/>
      </w:rPr>
    </w:lvl>
    <w:lvl w:ilvl="3" w:tplc="0809000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nsid w:val="763657C1"/>
    <w:multiLevelType w:val="hybridMultilevel"/>
    <w:tmpl w:val="180625DC"/>
    <w:lvl w:ilvl="0" w:tplc="1944B2AC">
      <w:start w:val="1"/>
      <w:numFmt w:val="decimal"/>
      <w:lvlText w:val="(%1)"/>
      <w:lvlJc w:val="left"/>
      <w:pPr>
        <w:tabs>
          <w:tab w:val="num" w:pos="644"/>
        </w:tabs>
        <w:ind w:left="644" w:hanging="360"/>
      </w:pPr>
      <w:rPr>
        <w:rFonts w:cs="Times New Roman" w:hint="default"/>
      </w:rPr>
    </w:lvl>
    <w:lvl w:ilvl="1" w:tplc="04180017">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7E5F452A"/>
    <w:multiLevelType w:val="hybridMultilevel"/>
    <w:tmpl w:val="1F74205A"/>
    <w:lvl w:ilvl="0" w:tplc="9ABCB7F0">
      <w:start w:val="1"/>
      <w:numFmt w:val="decimal"/>
      <w:lvlText w:val="(%1)"/>
      <w:lvlJc w:val="left"/>
      <w:pPr>
        <w:ind w:left="1223" w:hanging="380"/>
      </w:pPr>
      <w:rPr>
        <w:rFonts w:cs="Times New Roman" w:hint="default"/>
      </w:rPr>
    </w:lvl>
    <w:lvl w:ilvl="1" w:tplc="04090019" w:tentative="1">
      <w:start w:val="1"/>
      <w:numFmt w:val="lowerLetter"/>
      <w:lvlText w:val="%2."/>
      <w:lvlJc w:val="left"/>
      <w:pPr>
        <w:ind w:left="1923" w:hanging="360"/>
      </w:pPr>
      <w:rPr>
        <w:rFonts w:cs="Times New Roman"/>
      </w:rPr>
    </w:lvl>
    <w:lvl w:ilvl="2" w:tplc="0409001B" w:tentative="1">
      <w:start w:val="1"/>
      <w:numFmt w:val="lowerRoman"/>
      <w:lvlText w:val="%3."/>
      <w:lvlJc w:val="right"/>
      <w:pPr>
        <w:ind w:left="2643" w:hanging="180"/>
      </w:pPr>
      <w:rPr>
        <w:rFonts w:cs="Times New Roman"/>
      </w:rPr>
    </w:lvl>
    <w:lvl w:ilvl="3" w:tplc="0409000F">
      <w:start w:val="1"/>
      <w:numFmt w:val="decimal"/>
      <w:lvlText w:val="%4."/>
      <w:lvlJc w:val="left"/>
      <w:pPr>
        <w:ind w:left="3363" w:hanging="360"/>
      </w:pPr>
      <w:rPr>
        <w:rFonts w:cs="Times New Roman"/>
      </w:rPr>
    </w:lvl>
    <w:lvl w:ilvl="4" w:tplc="04090019" w:tentative="1">
      <w:start w:val="1"/>
      <w:numFmt w:val="lowerLetter"/>
      <w:lvlText w:val="%5."/>
      <w:lvlJc w:val="left"/>
      <w:pPr>
        <w:ind w:left="4083" w:hanging="360"/>
      </w:pPr>
      <w:rPr>
        <w:rFonts w:cs="Times New Roman"/>
      </w:rPr>
    </w:lvl>
    <w:lvl w:ilvl="5" w:tplc="0409001B" w:tentative="1">
      <w:start w:val="1"/>
      <w:numFmt w:val="lowerRoman"/>
      <w:lvlText w:val="%6."/>
      <w:lvlJc w:val="right"/>
      <w:pPr>
        <w:ind w:left="4803" w:hanging="180"/>
      </w:pPr>
      <w:rPr>
        <w:rFonts w:cs="Times New Roman"/>
      </w:rPr>
    </w:lvl>
    <w:lvl w:ilvl="6" w:tplc="0409000F" w:tentative="1">
      <w:start w:val="1"/>
      <w:numFmt w:val="decimal"/>
      <w:lvlText w:val="%7."/>
      <w:lvlJc w:val="left"/>
      <w:pPr>
        <w:ind w:left="5523" w:hanging="360"/>
      </w:pPr>
      <w:rPr>
        <w:rFonts w:cs="Times New Roman"/>
      </w:rPr>
    </w:lvl>
    <w:lvl w:ilvl="7" w:tplc="04090019" w:tentative="1">
      <w:start w:val="1"/>
      <w:numFmt w:val="lowerLetter"/>
      <w:lvlText w:val="%8."/>
      <w:lvlJc w:val="left"/>
      <w:pPr>
        <w:ind w:left="6243" w:hanging="360"/>
      </w:pPr>
      <w:rPr>
        <w:rFonts w:cs="Times New Roman"/>
      </w:rPr>
    </w:lvl>
    <w:lvl w:ilvl="8" w:tplc="0409001B" w:tentative="1">
      <w:start w:val="1"/>
      <w:numFmt w:val="lowerRoman"/>
      <w:lvlText w:val="%9."/>
      <w:lvlJc w:val="right"/>
      <w:pPr>
        <w:ind w:left="6963" w:hanging="180"/>
      </w:pPr>
      <w:rPr>
        <w:rFonts w:cs="Times New Roman"/>
      </w:rPr>
    </w:lvl>
  </w:abstractNum>
  <w:num w:numId="1">
    <w:abstractNumId w:val="10"/>
  </w:num>
  <w:num w:numId="2">
    <w:abstractNumId w:val="12"/>
  </w:num>
  <w:num w:numId="3">
    <w:abstractNumId w:val="1"/>
  </w:num>
  <w:num w:numId="4">
    <w:abstractNumId w:val="3"/>
  </w:num>
  <w:num w:numId="5">
    <w:abstractNumId w:val="6"/>
  </w:num>
  <w:num w:numId="6">
    <w:abstractNumId w:val="9"/>
  </w:num>
  <w:num w:numId="7">
    <w:abstractNumId w:val="2"/>
  </w:num>
  <w:num w:numId="8">
    <w:abstractNumId w:val="0"/>
  </w:num>
  <w:num w:numId="9">
    <w:abstractNumId w:val="8"/>
  </w:num>
  <w:num w:numId="10">
    <w:abstractNumId w:val="4"/>
  </w:num>
  <w:num w:numId="11">
    <w:abstractNumId w:val="11"/>
  </w:num>
  <w:num w:numId="12">
    <w:abstractNumId w:val="5"/>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0CA"/>
    <w:rsid w:val="00004DDF"/>
    <w:rsid w:val="000B3E32"/>
    <w:rsid w:val="000D655D"/>
    <w:rsid w:val="00256FCE"/>
    <w:rsid w:val="002F2F9F"/>
    <w:rsid w:val="0032297C"/>
    <w:rsid w:val="00637370"/>
    <w:rsid w:val="008209D2"/>
    <w:rsid w:val="00842255"/>
    <w:rsid w:val="009919E9"/>
    <w:rsid w:val="00AD3CC3"/>
    <w:rsid w:val="00B24816"/>
    <w:rsid w:val="00C03ED8"/>
    <w:rsid w:val="00C15E0A"/>
    <w:rsid w:val="00C310CA"/>
    <w:rsid w:val="00D21CBB"/>
    <w:rsid w:val="00DA1A67"/>
    <w:rsid w:val="00E15FAC"/>
    <w:rsid w:val="00F77449"/>
    <w:rsid w:val="00FC6D8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4816"/>
    <w:pPr>
      <w:ind w:left="720"/>
      <w:contextualSpacing/>
    </w:pPr>
  </w:style>
  <w:style w:type="paragraph" w:styleId="Header">
    <w:name w:val="header"/>
    <w:basedOn w:val="Normal"/>
    <w:link w:val="HeaderChar"/>
    <w:uiPriority w:val="99"/>
    <w:unhideWhenUsed/>
    <w:rsid w:val="00637370"/>
    <w:pPr>
      <w:tabs>
        <w:tab w:val="center" w:pos="4536"/>
        <w:tab w:val="right" w:pos="9072"/>
      </w:tabs>
      <w:spacing w:after="0" w:line="240" w:lineRule="auto"/>
    </w:pPr>
  </w:style>
  <w:style w:type="character" w:customStyle="1" w:styleId="HeaderChar">
    <w:name w:val="Header Char"/>
    <w:basedOn w:val="DefaultParagraphFont"/>
    <w:link w:val="Header"/>
    <w:uiPriority w:val="99"/>
    <w:rsid w:val="00637370"/>
  </w:style>
  <w:style w:type="paragraph" w:styleId="Footer">
    <w:name w:val="footer"/>
    <w:basedOn w:val="Normal"/>
    <w:link w:val="FooterChar"/>
    <w:uiPriority w:val="99"/>
    <w:unhideWhenUsed/>
    <w:rsid w:val="00637370"/>
    <w:pPr>
      <w:tabs>
        <w:tab w:val="center" w:pos="4536"/>
        <w:tab w:val="right" w:pos="9072"/>
      </w:tabs>
      <w:spacing w:after="0" w:line="240" w:lineRule="auto"/>
    </w:pPr>
  </w:style>
  <w:style w:type="character" w:customStyle="1" w:styleId="FooterChar">
    <w:name w:val="Footer Char"/>
    <w:basedOn w:val="DefaultParagraphFont"/>
    <w:link w:val="Footer"/>
    <w:uiPriority w:val="99"/>
    <w:rsid w:val="00637370"/>
  </w:style>
  <w:style w:type="paragraph" w:styleId="BalloonText">
    <w:name w:val="Balloon Text"/>
    <w:basedOn w:val="Normal"/>
    <w:link w:val="BalloonTextChar"/>
    <w:uiPriority w:val="99"/>
    <w:semiHidden/>
    <w:unhideWhenUsed/>
    <w:rsid w:val="00E15F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5FAC"/>
    <w:rPr>
      <w:rFonts w:ascii="Tahoma" w:hAnsi="Tahoma" w:cs="Tahoma"/>
      <w:sz w:val="16"/>
      <w:szCs w:val="16"/>
    </w:rPr>
  </w:style>
  <w:style w:type="character" w:styleId="CommentReference">
    <w:name w:val="annotation reference"/>
    <w:basedOn w:val="DefaultParagraphFont"/>
    <w:uiPriority w:val="99"/>
    <w:semiHidden/>
    <w:unhideWhenUsed/>
    <w:rsid w:val="00FC6D8C"/>
    <w:rPr>
      <w:sz w:val="16"/>
      <w:szCs w:val="16"/>
    </w:rPr>
  </w:style>
  <w:style w:type="paragraph" w:styleId="CommentText">
    <w:name w:val="annotation text"/>
    <w:basedOn w:val="Normal"/>
    <w:link w:val="CommentTextChar"/>
    <w:uiPriority w:val="99"/>
    <w:semiHidden/>
    <w:unhideWhenUsed/>
    <w:rsid w:val="00FC6D8C"/>
    <w:pPr>
      <w:spacing w:line="240" w:lineRule="auto"/>
    </w:pPr>
    <w:rPr>
      <w:sz w:val="20"/>
      <w:szCs w:val="20"/>
    </w:rPr>
  </w:style>
  <w:style w:type="character" w:customStyle="1" w:styleId="CommentTextChar">
    <w:name w:val="Comment Text Char"/>
    <w:basedOn w:val="DefaultParagraphFont"/>
    <w:link w:val="CommentText"/>
    <w:uiPriority w:val="99"/>
    <w:semiHidden/>
    <w:rsid w:val="00FC6D8C"/>
    <w:rPr>
      <w:sz w:val="20"/>
      <w:szCs w:val="20"/>
    </w:rPr>
  </w:style>
  <w:style w:type="paragraph" w:styleId="CommentSubject">
    <w:name w:val="annotation subject"/>
    <w:basedOn w:val="CommentText"/>
    <w:next w:val="CommentText"/>
    <w:link w:val="CommentSubjectChar"/>
    <w:uiPriority w:val="99"/>
    <w:semiHidden/>
    <w:unhideWhenUsed/>
    <w:rsid w:val="00FC6D8C"/>
    <w:rPr>
      <w:b/>
      <w:bCs/>
    </w:rPr>
  </w:style>
  <w:style w:type="character" w:customStyle="1" w:styleId="CommentSubjectChar">
    <w:name w:val="Comment Subject Char"/>
    <w:basedOn w:val="CommentTextChar"/>
    <w:link w:val="CommentSubject"/>
    <w:uiPriority w:val="99"/>
    <w:semiHidden/>
    <w:rsid w:val="00FC6D8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4816"/>
    <w:pPr>
      <w:ind w:left="720"/>
      <w:contextualSpacing/>
    </w:pPr>
  </w:style>
  <w:style w:type="paragraph" w:styleId="Header">
    <w:name w:val="header"/>
    <w:basedOn w:val="Normal"/>
    <w:link w:val="HeaderChar"/>
    <w:uiPriority w:val="99"/>
    <w:unhideWhenUsed/>
    <w:rsid w:val="00637370"/>
    <w:pPr>
      <w:tabs>
        <w:tab w:val="center" w:pos="4536"/>
        <w:tab w:val="right" w:pos="9072"/>
      </w:tabs>
      <w:spacing w:after="0" w:line="240" w:lineRule="auto"/>
    </w:pPr>
  </w:style>
  <w:style w:type="character" w:customStyle="1" w:styleId="HeaderChar">
    <w:name w:val="Header Char"/>
    <w:basedOn w:val="DefaultParagraphFont"/>
    <w:link w:val="Header"/>
    <w:uiPriority w:val="99"/>
    <w:rsid w:val="00637370"/>
  </w:style>
  <w:style w:type="paragraph" w:styleId="Footer">
    <w:name w:val="footer"/>
    <w:basedOn w:val="Normal"/>
    <w:link w:val="FooterChar"/>
    <w:uiPriority w:val="99"/>
    <w:unhideWhenUsed/>
    <w:rsid w:val="00637370"/>
    <w:pPr>
      <w:tabs>
        <w:tab w:val="center" w:pos="4536"/>
        <w:tab w:val="right" w:pos="9072"/>
      </w:tabs>
      <w:spacing w:after="0" w:line="240" w:lineRule="auto"/>
    </w:pPr>
  </w:style>
  <w:style w:type="character" w:customStyle="1" w:styleId="FooterChar">
    <w:name w:val="Footer Char"/>
    <w:basedOn w:val="DefaultParagraphFont"/>
    <w:link w:val="Footer"/>
    <w:uiPriority w:val="99"/>
    <w:rsid w:val="00637370"/>
  </w:style>
  <w:style w:type="paragraph" w:styleId="BalloonText">
    <w:name w:val="Balloon Text"/>
    <w:basedOn w:val="Normal"/>
    <w:link w:val="BalloonTextChar"/>
    <w:uiPriority w:val="99"/>
    <w:semiHidden/>
    <w:unhideWhenUsed/>
    <w:rsid w:val="00E15F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5FAC"/>
    <w:rPr>
      <w:rFonts w:ascii="Tahoma" w:hAnsi="Tahoma" w:cs="Tahoma"/>
      <w:sz w:val="16"/>
      <w:szCs w:val="16"/>
    </w:rPr>
  </w:style>
  <w:style w:type="character" w:styleId="CommentReference">
    <w:name w:val="annotation reference"/>
    <w:basedOn w:val="DefaultParagraphFont"/>
    <w:uiPriority w:val="99"/>
    <w:semiHidden/>
    <w:unhideWhenUsed/>
    <w:rsid w:val="00FC6D8C"/>
    <w:rPr>
      <w:sz w:val="16"/>
      <w:szCs w:val="16"/>
    </w:rPr>
  </w:style>
  <w:style w:type="paragraph" w:styleId="CommentText">
    <w:name w:val="annotation text"/>
    <w:basedOn w:val="Normal"/>
    <w:link w:val="CommentTextChar"/>
    <w:uiPriority w:val="99"/>
    <w:semiHidden/>
    <w:unhideWhenUsed/>
    <w:rsid w:val="00FC6D8C"/>
    <w:pPr>
      <w:spacing w:line="240" w:lineRule="auto"/>
    </w:pPr>
    <w:rPr>
      <w:sz w:val="20"/>
      <w:szCs w:val="20"/>
    </w:rPr>
  </w:style>
  <w:style w:type="character" w:customStyle="1" w:styleId="CommentTextChar">
    <w:name w:val="Comment Text Char"/>
    <w:basedOn w:val="DefaultParagraphFont"/>
    <w:link w:val="CommentText"/>
    <w:uiPriority w:val="99"/>
    <w:semiHidden/>
    <w:rsid w:val="00FC6D8C"/>
    <w:rPr>
      <w:sz w:val="20"/>
      <w:szCs w:val="20"/>
    </w:rPr>
  </w:style>
  <w:style w:type="paragraph" w:styleId="CommentSubject">
    <w:name w:val="annotation subject"/>
    <w:basedOn w:val="CommentText"/>
    <w:next w:val="CommentText"/>
    <w:link w:val="CommentSubjectChar"/>
    <w:uiPriority w:val="99"/>
    <w:semiHidden/>
    <w:unhideWhenUsed/>
    <w:rsid w:val="00FC6D8C"/>
    <w:rPr>
      <w:b/>
      <w:bCs/>
    </w:rPr>
  </w:style>
  <w:style w:type="character" w:customStyle="1" w:styleId="CommentSubjectChar">
    <w:name w:val="Comment Subject Char"/>
    <w:basedOn w:val="CommentTextChar"/>
    <w:link w:val="CommentSubject"/>
    <w:uiPriority w:val="99"/>
    <w:semiHidden/>
    <w:rsid w:val="00FC6D8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16</Pages>
  <Words>9341</Words>
  <Characters>54180</Characters>
  <Application>Microsoft Office Word</Application>
  <DocSecurity>0</DocSecurity>
  <Lines>451</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Stan Mihaela</cp:lastModifiedBy>
  <cp:revision>14</cp:revision>
  <cp:lastPrinted>2018-01-05T13:34:00Z</cp:lastPrinted>
  <dcterms:created xsi:type="dcterms:W3CDTF">2018-01-05T12:10:00Z</dcterms:created>
  <dcterms:modified xsi:type="dcterms:W3CDTF">2018-02-28T08:48:00Z</dcterms:modified>
</cp:coreProperties>
</file>